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0410F" w14:textId="77777777" w:rsidR="00BA4D3A" w:rsidRPr="00BA4D3A" w:rsidRDefault="00BA4D3A" w:rsidP="005F4B84">
      <w:pPr>
        <w:spacing w:after="0" w:line="240" w:lineRule="auto"/>
        <w:jc w:val="center"/>
        <w:rPr>
          <w:rFonts w:ascii="Times New Roman" w:eastAsia="Calibri" w:hAnsi="Times New Roman" w:cs="Times New Roman"/>
          <w:b/>
          <w:bCs/>
          <w:kern w:val="0"/>
          <w:sz w:val="32"/>
          <w:szCs w:val="32"/>
          <w14:ligatures w14:val="none"/>
        </w:rPr>
      </w:pPr>
      <w:commentRangeStart w:id="0"/>
      <w:r w:rsidRPr="00BA4D3A">
        <w:rPr>
          <w:rFonts w:ascii="Times New Roman" w:eastAsia="Calibri" w:hAnsi="Times New Roman" w:cs="Times New Roman"/>
          <w:b/>
          <w:bCs/>
          <w:kern w:val="0"/>
          <w:sz w:val="32"/>
          <w:szCs w:val="32"/>
          <w14:ligatures w14:val="none"/>
        </w:rPr>
        <w:t>Riigieelarve seaduse muutmise seaduse eelnõu</w:t>
      </w:r>
    </w:p>
    <w:p w14:paraId="045CB35F" w14:textId="77777777" w:rsidR="00BA4D3A" w:rsidRPr="00BA4D3A" w:rsidRDefault="00BA4D3A" w:rsidP="005F4B84">
      <w:pPr>
        <w:spacing w:after="0" w:line="240" w:lineRule="auto"/>
        <w:jc w:val="center"/>
        <w:rPr>
          <w:rFonts w:ascii="Times New Roman" w:eastAsia="Calibri" w:hAnsi="Times New Roman" w:cs="Times New Roman"/>
          <w:b/>
          <w:bCs/>
          <w:kern w:val="0"/>
          <w:sz w:val="32"/>
          <w:szCs w:val="32"/>
          <w14:ligatures w14:val="none"/>
        </w:rPr>
      </w:pPr>
      <w:r w:rsidRPr="00BA4D3A">
        <w:rPr>
          <w:rFonts w:ascii="Times New Roman" w:eastAsia="Calibri" w:hAnsi="Times New Roman" w:cs="Times New Roman"/>
          <w:b/>
          <w:bCs/>
          <w:kern w:val="0"/>
          <w:sz w:val="32"/>
          <w:szCs w:val="32"/>
          <w14:ligatures w14:val="none"/>
        </w:rPr>
        <w:t>seletuskiri</w:t>
      </w:r>
      <w:commentRangeEnd w:id="0"/>
      <w:r w:rsidR="00DA5E72">
        <w:rPr>
          <w:rStyle w:val="Kommentaariviide"/>
        </w:rPr>
        <w:commentReference w:id="0"/>
      </w:r>
    </w:p>
    <w:p w14:paraId="1572E9F6" w14:textId="77777777" w:rsidR="004754AF" w:rsidRDefault="004754AF" w:rsidP="005F4B84">
      <w:pPr>
        <w:spacing w:after="0" w:line="240" w:lineRule="auto"/>
        <w:rPr>
          <w:rFonts w:ascii="Times New Roman" w:hAnsi="Times New Roman" w:cs="Times New Roman"/>
          <w:b/>
          <w:bCs/>
          <w:sz w:val="24"/>
          <w:szCs w:val="24"/>
        </w:rPr>
      </w:pPr>
    </w:p>
    <w:p w14:paraId="44C8F6A1" w14:textId="77777777" w:rsidR="00BA4D3A" w:rsidRPr="00BA4D3A" w:rsidRDefault="00BA4D3A" w:rsidP="005F4B84">
      <w:pPr>
        <w:spacing w:after="0" w:line="240" w:lineRule="auto"/>
        <w:jc w:val="both"/>
        <w:rPr>
          <w:rFonts w:ascii="Times New Roman" w:eastAsia="Calibri" w:hAnsi="Times New Roman" w:cs="Times New Roman"/>
          <w:b/>
          <w:bCs/>
          <w:kern w:val="0"/>
          <w:sz w:val="24"/>
          <w:szCs w:val="24"/>
          <w14:ligatures w14:val="none"/>
        </w:rPr>
      </w:pPr>
      <w:r w:rsidRPr="00BA4D3A">
        <w:rPr>
          <w:rFonts w:ascii="Times New Roman" w:eastAsia="Calibri" w:hAnsi="Times New Roman" w:cs="Times New Roman"/>
          <w:b/>
          <w:bCs/>
          <w:kern w:val="0"/>
          <w:sz w:val="24"/>
          <w:szCs w:val="24"/>
          <w14:ligatures w14:val="none"/>
        </w:rPr>
        <w:t>1. Sissejuhatus</w:t>
      </w:r>
    </w:p>
    <w:p w14:paraId="6CAA6836" w14:textId="77777777" w:rsidR="00BA4D3A" w:rsidRPr="00BA4D3A" w:rsidRDefault="00BA4D3A" w:rsidP="005F4B84">
      <w:pPr>
        <w:spacing w:after="0" w:line="240" w:lineRule="auto"/>
        <w:jc w:val="both"/>
        <w:rPr>
          <w:rFonts w:ascii="Times New Roman" w:eastAsia="Calibri" w:hAnsi="Times New Roman" w:cs="Times New Roman"/>
          <w:b/>
          <w:bCs/>
          <w:kern w:val="0"/>
          <w:sz w:val="24"/>
          <w:szCs w:val="24"/>
          <w14:ligatures w14:val="none"/>
        </w:rPr>
      </w:pPr>
    </w:p>
    <w:p w14:paraId="606CC4C5" w14:textId="77777777" w:rsidR="00BA4D3A" w:rsidRPr="00BA4D3A" w:rsidRDefault="00BA4D3A" w:rsidP="005F4B84">
      <w:pPr>
        <w:spacing w:after="0" w:line="240" w:lineRule="auto"/>
        <w:jc w:val="both"/>
        <w:rPr>
          <w:rFonts w:ascii="Times New Roman" w:eastAsia="Calibri" w:hAnsi="Times New Roman" w:cs="Times New Roman"/>
          <w:b/>
          <w:bCs/>
          <w:kern w:val="0"/>
          <w:sz w:val="24"/>
          <w:szCs w:val="24"/>
          <w14:ligatures w14:val="none"/>
        </w:rPr>
      </w:pPr>
      <w:r w:rsidRPr="00BA4D3A">
        <w:rPr>
          <w:rFonts w:ascii="Times New Roman" w:eastAsia="Calibri" w:hAnsi="Times New Roman" w:cs="Times New Roman"/>
          <w:b/>
          <w:bCs/>
          <w:kern w:val="0"/>
          <w:sz w:val="24"/>
          <w:szCs w:val="24"/>
          <w14:ligatures w14:val="none"/>
        </w:rPr>
        <w:t>1) Sisukokkuvõte</w:t>
      </w:r>
    </w:p>
    <w:p w14:paraId="7499EECB" w14:textId="6522F7A6" w:rsidR="00BA4D3A" w:rsidRDefault="00BA4D3A" w:rsidP="005F4B84">
      <w:pPr>
        <w:spacing w:after="0" w:line="240" w:lineRule="auto"/>
        <w:jc w:val="both"/>
        <w:rPr>
          <w:rFonts w:ascii="Times New Roman" w:hAnsi="Times New Roman" w:cs="Times New Roman"/>
          <w:sz w:val="24"/>
          <w:szCs w:val="24"/>
          <w:lang w:val="et"/>
        </w:rPr>
      </w:pPr>
      <w:commentRangeStart w:id="1"/>
      <w:r w:rsidRPr="00BA4D3A">
        <w:rPr>
          <w:rFonts w:ascii="Times New Roman" w:eastAsia="Calibri" w:hAnsi="Times New Roman" w:cs="Times New Roman"/>
          <w:kern w:val="0"/>
          <w:sz w:val="24"/>
          <w:szCs w:val="24"/>
          <w14:ligatures w14:val="none"/>
        </w:rPr>
        <w:t xml:space="preserve">Eelnõu eesmärgiks on </w:t>
      </w:r>
      <w:r>
        <w:rPr>
          <w:rFonts w:ascii="Times New Roman" w:eastAsia="Calibri" w:hAnsi="Times New Roman" w:cs="Times New Roman"/>
          <w:kern w:val="0"/>
          <w:sz w:val="24"/>
          <w:szCs w:val="24"/>
          <w14:ligatures w14:val="none"/>
        </w:rPr>
        <w:t xml:space="preserve">täiendada </w:t>
      </w:r>
      <w:r w:rsidRPr="00BA4D3A">
        <w:rPr>
          <w:rFonts w:ascii="Times New Roman" w:eastAsia="Calibri" w:hAnsi="Times New Roman" w:cs="Times New Roman"/>
          <w:kern w:val="0"/>
          <w:sz w:val="24"/>
          <w:szCs w:val="24"/>
          <w14:ligatures w14:val="none"/>
        </w:rPr>
        <w:t>riigieelarve seadus</w:t>
      </w:r>
      <w:r>
        <w:rPr>
          <w:rFonts w:ascii="Times New Roman" w:eastAsia="Calibri" w:hAnsi="Times New Roman" w:cs="Times New Roman"/>
          <w:kern w:val="0"/>
          <w:sz w:val="24"/>
          <w:szCs w:val="24"/>
          <w14:ligatures w14:val="none"/>
        </w:rPr>
        <w:t>t selliselt, et anda</w:t>
      </w:r>
      <w:r w:rsidRPr="00FF127B">
        <w:rPr>
          <w:rFonts w:ascii="Times New Roman" w:hAnsi="Times New Roman" w:cs="Times New Roman"/>
          <w:sz w:val="24"/>
          <w:szCs w:val="24"/>
          <w:lang w:val="et"/>
        </w:rPr>
        <w:t xml:space="preserve"> võimalus aastases riigieelarve seaduses esitada eelarve andmed ministeeriumi valitsemisala </w:t>
      </w:r>
      <w:r>
        <w:rPr>
          <w:rFonts w:ascii="Times New Roman" w:hAnsi="Times New Roman" w:cs="Times New Roman"/>
          <w:sz w:val="24"/>
          <w:szCs w:val="24"/>
          <w:lang w:val="et"/>
        </w:rPr>
        <w:t>j</w:t>
      </w:r>
      <w:r w:rsidRPr="00FF127B">
        <w:rPr>
          <w:rFonts w:ascii="Times New Roman" w:hAnsi="Times New Roman" w:cs="Times New Roman"/>
          <w:sz w:val="24"/>
          <w:szCs w:val="24"/>
          <w:lang w:val="et"/>
        </w:rPr>
        <w:t>a põhiseadusliku institutsiooni</w:t>
      </w:r>
      <w:r>
        <w:rPr>
          <w:rFonts w:ascii="Times New Roman" w:hAnsi="Times New Roman" w:cs="Times New Roman"/>
          <w:sz w:val="24"/>
          <w:szCs w:val="24"/>
          <w:lang w:val="et"/>
        </w:rPr>
        <w:t xml:space="preserve"> kulude</w:t>
      </w:r>
      <w:r w:rsidRPr="00FF127B">
        <w:rPr>
          <w:rFonts w:ascii="Times New Roman" w:hAnsi="Times New Roman" w:cs="Times New Roman"/>
          <w:sz w:val="24"/>
          <w:szCs w:val="24"/>
          <w:lang w:val="et"/>
        </w:rPr>
        <w:t xml:space="preserve"> administratiivse, </w:t>
      </w:r>
      <w:r w:rsidRPr="006B1B6E">
        <w:rPr>
          <w:rFonts w:ascii="Times New Roman" w:hAnsi="Times New Roman" w:cs="Times New Roman"/>
          <w:sz w:val="24"/>
          <w:szCs w:val="24"/>
          <w:lang w:val="et"/>
        </w:rPr>
        <w:t xml:space="preserve">majandusliku sisu ning piirmääraga/  piirmäärata jaotuse </w:t>
      </w:r>
      <w:r>
        <w:rPr>
          <w:rFonts w:ascii="Times New Roman" w:hAnsi="Times New Roman" w:cs="Times New Roman"/>
          <w:sz w:val="24"/>
          <w:szCs w:val="24"/>
          <w:lang w:val="et"/>
        </w:rPr>
        <w:t>alusel.</w:t>
      </w:r>
      <w:commentRangeEnd w:id="1"/>
      <w:r w:rsidR="007B5509">
        <w:rPr>
          <w:rStyle w:val="Kommentaariviide"/>
        </w:rPr>
        <w:commentReference w:id="1"/>
      </w:r>
      <w:r>
        <w:rPr>
          <w:rFonts w:ascii="Times New Roman" w:hAnsi="Times New Roman" w:cs="Times New Roman"/>
          <w:sz w:val="24"/>
          <w:szCs w:val="24"/>
          <w:lang w:val="et"/>
        </w:rPr>
        <w:t xml:space="preserve"> Lisaks kaotatakse seadusest nõue valitsusel iga-aastaselt kinnitada stabiilsusprogramm, seda põhjusel, et Euroopa Liidu majandusjuhtimise reformi käigus muudetud määrusest kaotati </w:t>
      </w:r>
      <w:r w:rsidR="00C65ED4">
        <w:rPr>
          <w:rFonts w:ascii="Times New Roman" w:hAnsi="Times New Roman" w:cs="Times New Roman"/>
          <w:sz w:val="24"/>
          <w:szCs w:val="24"/>
          <w:lang w:val="et"/>
        </w:rPr>
        <w:t>stabiilsusprogrammi nõue.</w:t>
      </w:r>
    </w:p>
    <w:p w14:paraId="0F88602F" w14:textId="77777777" w:rsidR="00BA4D3A" w:rsidRDefault="00BA4D3A" w:rsidP="005F4B84">
      <w:pPr>
        <w:spacing w:after="0" w:line="240" w:lineRule="auto"/>
        <w:jc w:val="both"/>
        <w:rPr>
          <w:rFonts w:ascii="Times New Roman" w:hAnsi="Times New Roman" w:cs="Times New Roman"/>
          <w:sz w:val="24"/>
          <w:szCs w:val="24"/>
          <w:lang w:val="et"/>
        </w:rPr>
      </w:pPr>
    </w:p>
    <w:p w14:paraId="0A11A8E9" w14:textId="77777777" w:rsidR="00BA4D3A" w:rsidRPr="00BA4D3A" w:rsidRDefault="00BA4D3A" w:rsidP="005F4B84">
      <w:pPr>
        <w:spacing w:after="0" w:line="240" w:lineRule="auto"/>
        <w:jc w:val="both"/>
        <w:rPr>
          <w:rFonts w:ascii="Times New Roman" w:eastAsia="Calibri" w:hAnsi="Times New Roman" w:cs="Times New Roman"/>
          <w:b/>
          <w:bCs/>
          <w:kern w:val="0"/>
          <w:sz w:val="24"/>
          <w:szCs w:val="24"/>
          <w14:ligatures w14:val="none"/>
        </w:rPr>
      </w:pPr>
      <w:r w:rsidRPr="00BA4D3A">
        <w:rPr>
          <w:rFonts w:ascii="Times New Roman" w:eastAsia="Calibri" w:hAnsi="Times New Roman" w:cs="Times New Roman"/>
          <w:b/>
          <w:bCs/>
          <w:kern w:val="0"/>
          <w:sz w:val="24"/>
          <w:szCs w:val="24"/>
          <w14:ligatures w14:val="none"/>
        </w:rPr>
        <w:t>2) Eelnõu ettevalmistaja</w:t>
      </w:r>
    </w:p>
    <w:p w14:paraId="5E141C9C" w14:textId="346879BE" w:rsidR="00BA4D3A" w:rsidRPr="005A1F70" w:rsidRDefault="00BA4D3A" w:rsidP="005F4B84">
      <w:pPr>
        <w:spacing w:after="0" w:line="240" w:lineRule="auto"/>
        <w:jc w:val="both"/>
        <w:rPr>
          <w:rFonts w:ascii="Times New Roman" w:eastAsia="Calibri" w:hAnsi="Times New Roman" w:cs="Times New Roman"/>
          <w:kern w:val="0"/>
          <w:sz w:val="24"/>
          <w:szCs w:val="24"/>
          <w14:ligatures w14:val="none"/>
        </w:rPr>
      </w:pPr>
      <w:r w:rsidRPr="00BA4D3A">
        <w:rPr>
          <w:rFonts w:ascii="Times New Roman" w:eastAsia="Calibri" w:hAnsi="Times New Roman" w:cs="Times New Roman"/>
          <w:kern w:val="0"/>
          <w:sz w:val="24"/>
          <w:szCs w:val="24"/>
          <w14:ligatures w14:val="none"/>
        </w:rPr>
        <w:t>Eelnõu koostasid Rahandusministeeriumi</w:t>
      </w:r>
      <w:r w:rsidR="00801189">
        <w:rPr>
          <w:rFonts w:ascii="Times New Roman" w:eastAsia="Calibri" w:hAnsi="Times New Roman" w:cs="Times New Roman"/>
          <w:kern w:val="0"/>
          <w:sz w:val="24"/>
          <w:szCs w:val="24"/>
          <w14:ligatures w14:val="none"/>
        </w:rPr>
        <w:t xml:space="preserve"> eelarvearenduste osakonna nõunik Ingrid Niid (</w:t>
      </w:r>
      <w:hyperlink r:id="rId12" w:history="1">
        <w:r w:rsidR="00801189" w:rsidRPr="00B42480">
          <w:rPr>
            <w:rStyle w:val="Hperlink"/>
            <w:rFonts w:ascii="Times New Roman" w:eastAsia="Calibri" w:hAnsi="Times New Roman" w:cs="Times New Roman"/>
            <w:kern w:val="0"/>
            <w:sz w:val="24"/>
            <w:szCs w:val="24"/>
            <w14:ligatures w14:val="none"/>
          </w:rPr>
          <w:t>ingrid.niid@fin.ee</w:t>
        </w:r>
      </w:hyperlink>
      <w:r w:rsidR="005A0637">
        <w:rPr>
          <w:rFonts w:ascii="Times New Roman" w:eastAsia="Calibri" w:hAnsi="Times New Roman" w:cs="Times New Roman"/>
          <w:kern w:val="0"/>
          <w:sz w:val="24"/>
          <w:szCs w:val="24"/>
          <w14:ligatures w14:val="none"/>
        </w:rPr>
        <w:t>,</w:t>
      </w:r>
      <w:r w:rsidR="00801189">
        <w:rPr>
          <w:rFonts w:ascii="Times New Roman" w:eastAsia="Calibri" w:hAnsi="Times New Roman" w:cs="Times New Roman"/>
          <w:kern w:val="0"/>
          <w:sz w:val="24"/>
          <w:szCs w:val="24"/>
          <w14:ligatures w14:val="none"/>
        </w:rPr>
        <w:t xml:space="preserve"> tel 5885359)</w:t>
      </w:r>
      <w:r w:rsidR="00A4749D">
        <w:rPr>
          <w:rFonts w:ascii="Times New Roman" w:eastAsia="Calibri" w:hAnsi="Times New Roman" w:cs="Times New Roman"/>
          <w:kern w:val="0"/>
          <w:sz w:val="24"/>
          <w:szCs w:val="24"/>
          <w14:ligatures w14:val="none"/>
        </w:rPr>
        <w:t>, eelarvearenduste osakonna nõunik Sille Preimer (</w:t>
      </w:r>
      <w:hyperlink r:id="rId13" w:history="1">
        <w:r w:rsidR="00A4749D" w:rsidRPr="00B42480">
          <w:rPr>
            <w:rStyle w:val="Hperlink"/>
            <w:rFonts w:ascii="Times New Roman" w:eastAsia="Calibri" w:hAnsi="Times New Roman" w:cs="Times New Roman"/>
            <w:kern w:val="0"/>
            <w:sz w:val="24"/>
            <w:szCs w:val="24"/>
            <w14:ligatures w14:val="none"/>
          </w:rPr>
          <w:t>sille.preimer@fin.ee</w:t>
        </w:r>
      </w:hyperlink>
      <w:r w:rsidR="00A4749D">
        <w:rPr>
          <w:rFonts w:ascii="Times New Roman" w:eastAsia="Calibri" w:hAnsi="Times New Roman" w:cs="Times New Roman"/>
          <w:kern w:val="0"/>
          <w:sz w:val="24"/>
          <w:szCs w:val="24"/>
          <w14:ligatures w14:val="none"/>
        </w:rPr>
        <w:t>, tel 59823037)</w:t>
      </w:r>
      <w:r w:rsidR="00801189">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ja</w:t>
      </w:r>
      <w:r w:rsidRPr="00BA4D3A">
        <w:rPr>
          <w:rFonts w:ascii="Times New Roman" w:eastAsia="Calibri" w:hAnsi="Times New Roman" w:cs="Times New Roman"/>
          <w:kern w:val="0"/>
          <w:sz w:val="24"/>
          <w:szCs w:val="24"/>
          <w14:ligatures w14:val="none"/>
        </w:rPr>
        <w:t xml:space="preserve"> fiskaalpoliitika osakonna nõunik Tanel Steinberg (e-post: </w:t>
      </w:r>
      <w:hyperlink r:id="rId14" w:history="1">
        <w:r w:rsidR="005A1F70" w:rsidRPr="00BA4D3A">
          <w:rPr>
            <w:rStyle w:val="Hperlink"/>
            <w:rFonts w:ascii="Times New Roman" w:eastAsia="Calibri" w:hAnsi="Times New Roman" w:cs="Times New Roman"/>
            <w:kern w:val="0"/>
            <w:sz w:val="24"/>
            <w:szCs w:val="24"/>
            <w14:ligatures w14:val="none"/>
          </w:rPr>
          <w:t>tanel.steinberg@fin.ee</w:t>
        </w:r>
      </w:hyperlink>
      <w:r w:rsidRPr="00BA4D3A">
        <w:rPr>
          <w:rFonts w:ascii="Times New Roman" w:eastAsia="Calibri" w:hAnsi="Times New Roman" w:cs="Times New Roman"/>
          <w:kern w:val="0"/>
          <w:sz w:val="24"/>
          <w:szCs w:val="24"/>
          <w14:ligatures w14:val="none"/>
        </w:rPr>
        <w:t>, tel 611 3519)</w:t>
      </w:r>
      <w:r w:rsidR="009E60A2">
        <w:rPr>
          <w:rFonts w:ascii="Times New Roman" w:eastAsia="Calibri" w:hAnsi="Times New Roman" w:cs="Times New Roman"/>
          <w:kern w:val="0"/>
          <w:sz w:val="24"/>
          <w:szCs w:val="24"/>
          <w14:ligatures w14:val="none"/>
        </w:rPr>
        <w:t xml:space="preserve">. </w:t>
      </w:r>
    </w:p>
    <w:p w14:paraId="72897F31" w14:textId="77777777" w:rsidR="00BA4D3A" w:rsidRDefault="00BA4D3A" w:rsidP="005F4B84">
      <w:pPr>
        <w:spacing w:after="0" w:line="240" w:lineRule="auto"/>
        <w:jc w:val="both"/>
        <w:rPr>
          <w:rFonts w:ascii="Times New Roman" w:hAnsi="Times New Roman" w:cs="Times New Roman"/>
          <w:b/>
          <w:bCs/>
          <w:sz w:val="24"/>
          <w:szCs w:val="24"/>
        </w:rPr>
      </w:pPr>
    </w:p>
    <w:p w14:paraId="64BB3EB3" w14:textId="692EE933" w:rsidR="00BA4D3A" w:rsidRPr="00BA4D3A" w:rsidRDefault="00BA4D3A" w:rsidP="005F4B84">
      <w:pPr>
        <w:spacing w:after="0" w:line="240" w:lineRule="auto"/>
        <w:jc w:val="both"/>
        <w:rPr>
          <w:rFonts w:ascii="Times New Roman" w:eastAsia="Calibri" w:hAnsi="Times New Roman" w:cs="Times New Roman"/>
          <w:color w:val="202020"/>
          <w:kern w:val="0"/>
          <w:sz w:val="24"/>
          <w:szCs w:val="24"/>
          <w:shd w:val="clear" w:color="auto" w:fill="FFFFFF"/>
          <w14:ligatures w14:val="none"/>
        </w:rPr>
      </w:pPr>
      <w:r w:rsidRPr="00BA4D3A">
        <w:rPr>
          <w:rFonts w:ascii="Times New Roman" w:eastAsia="Calibri" w:hAnsi="Times New Roman" w:cs="Times New Roman"/>
          <w:kern w:val="0"/>
          <w:sz w:val="24"/>
          <w:szCs w:val="24"/>
          <w14:ligatures w14:val="none"/>
        </w:rPr>
        <w:t xml:space="preserve">Eelnõu juriidilist kvaliteeti kontrollis Rahandusministeeriumi personali- ja õigusosakonna nõunik Marge Kaskpeit (e-post: </w:t>
      </w:r>
      <w:hyperlink r:id="rId15" w:history="1">
        <w:r w:rsidR="005A1F70" w:rsidRPr="00BA4D3A">
          <w:rPr>
            <w:rStyle w:val="Hperlink"/>
            <w:rFonts w:ascii="Times New Roman" w:eastAsia="Calibri" w:hAnsi="Times New Roman" w:cs="Times New Roman"/>
            <w:kern w:val="0"/>
            <w:sz w:val="24"/>
            <w:szCs w:val="24"/>
            <w14:ligatures w14:val="none"/>
          </w:rPr>
          <w:t>marge.kaskpeit@fin.ee</w:t>
        </w:r>
      </w:hyperlink>
      <w:r w:rsidRPr="00BA4D3A">
        <w:rPr>
          <w:rFonts w:ascii="Times New Roman" w:eastAsia="Calibri" w:hAnsi="Times New Roman" w:cs="Times New Roman"/>
          <w:kern w:val="0"/>
          <w:sz w:val="24"/>
          <w:szCs w:val="24"/>
          <w14:ligatures w14:val="none"/>
        </w:rPr>
        <w:t xml:space="preserve">, tel 58851423) ja toimetas keeleliselt sama osakonna keeletoimetaja Sirje Lilover (e-post: </w:t>
      </w:r>
      <w:hyperlink r:id="rId16" w:history="1">
        <w:r w:rsidRPr="00BA4D3A">
          <w:rPr>
            <w:rFonts w:ascii="Times New Roman" w:eastAsia="Calibri" w:hAnsi="Times New Roman" w:cs="Times New Roman"/>
            <w:color w:val="0563C1"/>
            <w:kern w:val="0"/>
            <w:sz w:val="24"/>
            <w:szCs w:val="24"/>
            <w:u w:val="single"/>
            <w14:ligatures w14:val="none"/>
          </w:rPr>
          <w:t>sirje.lilover@fin.ee</w:t>
        </w:r>
      </w:hyperlink>
      <w:r w:rsidRPr="00BA4D3A">
        <w:rPr>
          <w:rFonts w:ascii="Times New Roman" w:eastAsia="Calibri" w:hAnsi="Times New Roman" w:cs="Times New Roman"/>
          <w:kern w:val="0"/>
          <w:sz w:val="24"/>
          <w:szCs w:val="24"/>
          <w14:ligatures w14:val="none"/>
        </w:rPr>
        <w:t>, tel 58851468)</w:t>
      </w:r>
      <w:r w:rsidR="009E60A2">
        <w:rPr>
          <w:rFonts w:ascii="Times New Roman" w:eastAsia="Calibri" w:hAnsi="Times New Roman" w:cs="Times New Roman"/>
          <w:kern w:val="0"/>
          <w:sz w:val="24"/>
          <w:szCs w:val="24"/>
          <w14:ligatures w14:val="none"/>
        </w:rPr>
        <w:t xml:space="preserve">. </w:t>
      </w:r>
    </w:p>
    <w:p w14:paraId="545BE70A" w14:textId="77777777" w:rsidR="00BA4D3A" w:rsidRDefault="00BA4D3A" w:rsidP="005F4B84">
      <w:pPr>
        <w:spacing w:after="0" w:line="240" w:lineRule="auto"/>
        <w:jc w:val="both"/>
        <w:rPr>
          <w:rFonts w:ascii="Times New Roman" w:hAnsi="Times New Roman" w:cs="Times New Roman"/>
          <w:b/>
          <w:bCs/>
          <w:sz w:val="24"/>
          <w:szCs w:val="24"/>
        </w:rPr>
      </w:pPr>
    </w:p>
    <w:p w14:paraId="48791A85" w14:textId="77777777" w:rsidR="00C65ED4" w:rsidRPr="00C65ED4" w:rsidRDefault="00C65ED4" w:rsidP="005F4B84">
      <w:pPr>
        <w:spacing w:after="0" w:line="240" w:lineRule="auto"/>
        <w:jc w:val="both"/>
        <w:rPr>
          <w:rFonts w:ascii="Times New Roman" w:eastAsia="Calibri" w:hAnsi="Times New Roman" w:cs="Times New Roman"/>
          <w:b/>
          <w:bCs/>
          <w:kern w:val="0"/>
          <w:sz w:val="24"/>
          <w:szCs w:val="24"/>
          <w14:ligatures w14:val="none"/>
        </w:rPr>
      </w:pPr>
      <w:r w:rsidRPr="00C65ED4">
        <w:rPr>
          <w:rFonts w:ascii="Times New Roman" w:eastAsia="Calibri" w:hAnsi="Times New Roman" w:cs="Times New Roman"/>
          <w:b/>
          <w:bCs/>
          <w:kern w:val="0"/>
          <w:sz w:val="24"/>
          <w:szCs w:val="24"/>
          <w14:ligatures w14:val="none"/>
        </w:rPr>
        <w:t>3) Märkused</w:t>
      </w:r>
    </w:p>
    <w:p w14:paraId="68FB4B16" w14:textId="254A7049" w:rsidR="00C65ED4" w:rsidRPr="00C65ED4" w:rsidRDefault="00C65ED4" w:rsidP="005F4B84">
      <w:pPr>
        <w:spacing w:after="0" w:line="240" w:lineRule="auto"/>
        <w:rPr>
          <w:rFonts w:ascii="Times New Roman" w:eastAsia="Calibri" w:hAnsi="Times New Roman" w:cs="Times New Roman"/>
          <w:kern w:val="0"/>
          <w:sz w:val="24"/>
          <w:szCs w:val="24"/>
          <w14:ligatures w14:val="none"/>
        </w:rPr>
      </w:pPr>
      <w:r w:rsidRPr="00C65ED4">
        <w:rPr>
          <w:rFonts w:ascii="Times New Roman" w:eastAsia="Calibri" w:hAnsi="Times New Roman" w:cs="Times New Roman"/>
          <w:kern w:val="0"/>
          <w:sz w:val="24"/>
          <w:szCs w:val="24"/>
          <w14:ligatures w14:val="none"/>
        </w:rPr>
        <w:t xml:space="preserve">Eelnõuga muudetakse riigieelarve seaduse (edaspidi </w:t>
      </w:r>
      <w:r w:rsidRPr="00C65ED4">
        <w:rPr>
          <w:rFonts w:ascii="Times New Roman" w:eastAsia="Calibri" w:hAnsi="Times New Roman" w:cs="Times New Roman"/>
          <w:i/>
          <w:iCs/>
          <w:kern w:val="0"/>
          <w:sz w:val="24"/>
          <w:szCs w:val="24"/>
          <w14:ligatures w14:val="none"/>
        </w:rPr>
        <w:t>RES</w:t>
      </w:r>
      <w:r w:rsidRPr="00C65ED4">
        <w:rPr>
          <w:rFonts w:ascii="Times New Roman" w:eastAsia="Calibri" w:hAnsi="Times New Roman" w:cs="Times New Roman"/>
          <w:kern w:val="0"/>
          <w:sz w:val="24"/>
          <w:szCs w:val="24"/>
          <w14:ligatures w14:val="none"/>
        </w:rPr>
        <w:t xml:space="preserve">) </w:t>
      </w:r>
      <w:r w:rsidR="00D2034C">
        <w:rPr>
          <w:rFonts w:ascii="Times New Roman" w:eastAsia="Calibri" w:hAnsi="Times New Roman" w:cs="Times New Roman"/>
          <w:kern w:val="0"/>
          <w:sz w:val="24"/>
          <w:szCs w:val="24"/>
          <w14:ligatures w14:val="none"/>
        </w:rPr>
        <w:t xml:space="preserve">7. juunil 2024. a </w:t>
      </w:r>
      <w:r w:rsidRPr="00C65ED4">
        <w:rPr>
          <w:rFonts w:ascii="Times New Roman" w:eastAsia="Calibri" w:hAnsi="Times New Roman" w:cs="Times New Roman"/>
          <w:kern w:val="0"/>
          <w:sz w:val="24"/>
          <w:szCs w:val="24"/>
          <w14:ligatures w14:val="none"/>
        </w:rPr>
        <w:t xml:space="preserve">jõustunud redaktsiooni avaldamise märkega RT I, </w:t>
      </w:r>
      <w:r w:rsidR="00D2034C" w:rsidRPr="00D2034C">
        <w:rPr>
          <w:rFonts w:ascii="Times New Roman" w:eastAsia="Calibri" w:hAnsi="Times New Roman" w:cs="Times New Roman"/>
          <w:kern w:val="0"/>
          <w:sz w:val="24"/>
          <w:szCs w:val="24"/>
          <w14:ligatures w14:val="none"/>
        </w:rPr>
        <w:t>28.05.2024, 3</w:t>
      </w:r>
      <w:r w:rsidRPr="00C65ED4">
        <w:rPr>
          <w:rFonts w:ascii="Times New Roman" w:eastAsia="Calibri" w:hAnsi="Times New Roman" w:cs="Times New Roman"/>
          <w:kern w:val="0"/>
          <w:sz w:val="24"/>
          <w:szCs w:val="24"/>
          <w14:ligatures w14:val="none"/>
        </w:rPr>
        <w:t xml:space="preserve">. </w:t>
      </w:r>
    </w:p>
    <w:p w14:paraId="0B7C84FB" w14:textId="77777777" w:rsidR="00C65ED4" w:rsidRPr="00C65ED4" w:rsidRDefault="00C65ED4" w:rsidP="005F4B84">
      <w:pPr>
        <w:spacing w:after="0" w:line="240" w:lineRule="auto"/>
        <w:rPr>
          <w:rFonts w:ascii="Times New Roman" w:eastAsia="Calibri" w:hAnsi="Times New Roman" w:cs="Times New Roman"/>
          <w:kern w:val="0"/>
          <w:sz w:val="24"/>
          <w:szCs w:val="24"/>
          <w14:ligatures w14:val="none"/>
        </w:rPr>
      </w:pPr>
    </w:p>
    <w:p w14:paraId="43063992" w14:textId="67F0200A" w:rsidR="00C65ED4" w:rsidRPr="00C65ED4" w:rsidRDefault="00C65ED4" w:rsidP="005F4B84">
      <w:pPr>
        <w:spacing w:after="0" w:line="240" w:lineRule="auto"/>
        <w:rPr>
          <w:rFonts w:ascii="Times New Roman" w:eastAsia="Calibri" w:hAnsi="Times New Roman" w:cs="Times New Roman"/>
          <w:kern w:val="0"/>
          <w:sz w:val="24"/>
          <w:szCs w:val="24"/>
          <w14:ligatures w14:val="none"/>
        </w:rPr>
      </w:pPr>
      <w:r w:rsidRPr="00C65ED4">
        <w:rPr>
          <w:rFonts w:ascii="Times New Roman" w:eastAsia="Calibri" w:hAnsi="Times New Roman" w:cs="Times New Roman"/>
          <w:kern w:val="0"/>
          <w:sz w:val="24"/>
          <w:szCs w:val="24"/>
          <w14:ligatures w14:val="none"/>
        </w:rPr>
        <w:t>Eelnõu on seotud 202</w:t>
      </w:r>
      <w:r>
        <w:rPr>
          <w:rFonts w:ascii="Times New Roman" w:eastAsia="Calibri" w:hAnsi="Times New Roman" w:cs="Times New Roman"/>
          <w:kern w:val="0"/>
          <w:sz w:val="24"/>
          <w:szCs w:val="24"/>
          <w14:ligatures w14:val="none"/>
        </w:rPr>
        <w:t>5</w:t>
      </w:r>
      <w:r w:rsidRPr="00C65ED4">
        <w:rPr>
          <w:rFonts w:ascii="Times New Roman" w:eastAsia="Calibri" w:hAnsi="Times New Roman" w:cs="Times New Roman"/>
          <w:kern w:val="0"/>
          <w:sz w:val="24"/>
          <w:szCs w:val="24"/>
          <w14:ligatures w14:val="none"/>
        </w:rPr>
        <w:t xml:space="preserve">. aasta riigieelarve seaduse eelnõuga. </w:t>
      </w:r>
    </w:p>
    <w:p w14:paraId="60DB6C34" w14:textId="6DE1FCC4" w:rsidR="00C65ED4" w:rsidRPr="00C65ED4" w:rsidRDefault="004D6934" w:rsidP="00BA1D61">
      <w:p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Eelnõu on seotud Euroopa Parlamendi ja nõukogu määruse (EL) 2024/1264 majanduspoliitika tulemusliku koordineerimise ja mitmepoolse eelarvejärelevalve kohta ning millega tunnistatakse kehtetuks nõukogu määrus (EÜ) nr 1466/97.</w:t>
      </w:r>
    </w:p>
    <w:p w14:paraId="5CD302BF" w14:textId="77777777" w:rsidR="00C65ED4" w:rsidRPr="00C65ED4" w:rsidRDefault="00C65ED4" w:rsidP="005F4B84">
      <w:pPr>
        <w:spacing w:after="0" w:line="240" w:lineRule="auto"/>
        <w:jc w:val="both"/>
        <w:rPr>
          <w:rFonts w:ascii="Times New Roman" w:eastAsia="Calibri" w:hAnsi="Times New Roman" w:cs="Times New Roman"/>
          <w:kern w:val="0"/>
          <w:sz w:val="24"/>
          <w:szCs w:val="24"/>
          <w14:ligatures w14:val="none"/>
        </w:rPr>
      </w:pPr>
    </w:p>
    <w:p w14:paraId="261D3CE5" w14:textId="77777777" w:rsidR="00C65ED4" w:rsidRPr="00C65ED4" w:rsidRDefault="00C65ED4" w:rsidP="005F4B84">
      <w:pPr>
        <w:spacing w:after="0" w:line="240" w:lineRule="auto"/>
        <w:jc w:val="both"/>
        <w:rPr>
          <w:rFonts w:ascii="Times New Roman" w:eastAsia="Calibri" w:hAnsi="Times New Roman" w:cs="Times New Roman"/>
          <w:kern w:val="0"/>
          <w:sz w:val="24"/>
          <w:szCs w:val="24"/>
          <w14:ligatures w14:val="none"/>
        </w:rPr>
      </w:pPr>
      <w:r w:rsidRPr="00C65ED4">
        <w:rPr>
          <w:rFonts w:ascii="Times New Roman" w:eastAsia="Calibri" w:hAnsi="Times New Roman" w:cs="Times New Roman"/>
          <w:kern w:val="0"/>
          <w:sz w:val="24"/>
          <w:szCs w:val="24"/>
          <w14:ligatures w14:val="none"/>
        </w:rPr>
        <w:t xml:space="preserve">Eelnõu seadusena vastuvõtmiseks on vajalik Riigikogu koosseisu häälteenamus. </w:t>
      </w:r>
    </w:p>
    <w:p w14:paraId="188180F2" w14:textId="77777777" w:rsidR="00C65ED4" w:rsidRDefault="00C65ED4" w:rsidP="005F4B84">
      <w:pPr>
        <w:spacing w:after="0" w:line="240" w:lineRule="auto"/>
        <w:rPr>
          <w:rFonts w:ascii="Times New Roman" w:hAnsi="Times New Roman" w:cs="Times New Roman"/>
          <w:sz w:val="24"/>
          <w:szCs w:val="24"/>
          <w:lang w:val="et"/>
        </w:rPr>
      </w:pPr>
    </w:p>
    <w:p w14:paraId="12BAAD64" w14:textId="77777777" w:rsidR="005F4B84" w:rsidRPr="005F4B84" w:rsidRDefault="005F4B84" w:rsidP="005F4B84">
      <w:pPr>
        <w:spacing w:after="0" w:line="240" w:lineRule="auto"/>
        <w:jc w:val="both"/>
        <w:rPr>
          <w:rFonts w:ascii="Times New Roman" w:eastAsia="Calibri" w:hAnsi="Times New Roman" w:cs="Times New Roman"/>
          <w:b/>
          <w:bCs/>
          <w:kern w:val="0"/>
          <w:sz w:val="24"/>
          <w:szCs w:val="24"/>
          <w14:ligatures w14:val="none"/>
        </w:rPr>
      </w:pPr>
      <w:commentRangeStart w:id="2"/>
      <w:r w:rsidRPr="005F4B84">
        <w:rPr>
          <w:rFonts w:ascii="Times New Roman" w:eastAsia="Calibri" w:hAnsi="Times New Roman" w:cs="Times New Roman"/>
          <w:b/>
          <w:bCs/>
          <w:kern w:val="0"/>
          <w:sz w:val="24"/>
          <w:szCs w:val="24"/>
          <w14:ligatures w14:val="none"/>
        </w:rPr>
        <w:t>2. Seaduse eesmärk</w:t>
      </w:r>
      <w:commentRangeEnd w:id="2"/>
      <w:r w:rsidR="00586528">
        <w:rPr>
          <w:rStyle w:val="Kommentaariviide"/>
        </w:rPr>
        <w:commentReference w:id="2"/>
      </w:r>
    </w:p>
    <w:p w14:paraId="24830BCC" w14:textId="07CC38AB" w:rsidR="005F4B84" w:rsidRPr="00011A49" w:rsidRDefault="005F4B84" w:rsidP="005F4B84">
      <w:pPr>
        <w:spacing w:after="0" w:line="240" w:lineRule="auto"/>
        <w:jc w:val="both"/>
        <w:rPr>
          <w:rFonts w:ascii="Times New Roman" w:hAnsi="Times New Roman" w:cs="Times New Roman"/>
          <w:strike/>
          <w:sz w:val="24"/>
          <w:szCs w:val="24"/>
          <w:lang w:val="et"/>
        </w:rPr>
      </w:pPr>
      <w:commentRangeStart w:id="3"/>
      <w:r>
        <w:rPr>
          <w:rFonts w:ascii="Times New Roman" w:hAnsi="Times New Roman" w:cs="Times New Roman"/>
          <w:sz w:val="24"/>
          <w:szCs w:val="24"/>
          <w:lang w:val="et"/>
        </w:rPr>
        <w:t>R</w:t>
      </w:r>
      <w:r w:rsidRPr="00FF127B">
        <w:rPr>
          <w:rFonts w:ascii="Times New Roman" w:hAnsi="Times New Roman" w:cs="Times New Roman"/>
          <w:sz w:val="24"/>
          <w:szCs w:val="24"/>
          <w:lang w:val="et"/>
        </w:rPr>
        <w:t>iigieelarve liigendust puudutavat sätet</w:t>
      </w:r>
      <w:r>
        <w:rPr>
          <w:rFonts w:ascii="Times New Roman" w:hAnsi="Times New Roman" w:cs="Times New Roman"/>
          <w:sz w:val="24"/>
          <w:szCs w:val="24"/>
          <w:lang w:val="et"/>
        </w:rPr>
        <w:t xml:space="preserve"> täiendatakse muudatusega, millega </w:t>
      </w:r>
      <w:r w:rsidRPr="00FF127B">
        <w:rPr>
          <w:rFonts w:ascii="Times New Roman" w:hAnsi="Times New Roman" w:cs="Times New Roman"/>
          <w:sz w:val="24"/>
          <w:szCs w:val="24"/>
          <w:lang w:val="et"/>
        </w:rPr>
        <w:t xml:space="preserve">antakse võimalus aastases riigieelarve seaduses esitada täpsemad eelarve andmed ministeeriumi valitsemisala </w:t>
      </w:r>
      <w:r>
        <w:rPr>
          <w:rFonts w:ascii="Times New Roman" w:hAnsi="Times New Roman" w:cs="Times New Roman"/>
          <w:sz w:val="24"/>
          <w:szCs w:val="24"/>
          <w:lang w:val="et"/>
        </w:rPr>
        <w:t>j</w:t>
      </w:r>
      <w:r w:rsidRPr="00FF127B">
        <w:rPr>
          <w:rFonts w:ascii="Times New Roman" w:hAnsi="Times New Roman" w:cs="Times New Roman"/>
          <w:sz w:val="24"/>
          <w:szCs w:val="24"/>
          <w:lang w:val="et"/>
        </w:rPr>
        <w:t>a põhiseadusliku institutsiooni</w:t>
      </w:r>
      <w:r>
        <w:rPr>
          <w:rFonts w:ascii="Times New Roman" w:hAnsi="Times New Roman" w:cs="Times New Roman"/>
          <w:sz w:val="24"/>
          <w:szCs w:val="24"/>
          <w:lang w:val="et"/>
        </w:rPr>
        <w:t xml:space="preserve"> kulude</w:t>
      </w:r>
      <w:r w:rsidRPr="00FF127B">
        <w:rPr>
          <w:rFonts w:ascii="Times New Roman" w:hAnsi="Times New Roman" w:cs="Times New Roman"/>
          <w:sz w:val="24"/>
          <w:szCs w:val="24"/>
          <w:lang w:val="et"/>
        </w:rPr>
        <w:t xml:space="preserve"> administratiivse, </w:t>
      </w:r>
      <w:r w:rsidRPr="006B1B6E">
        <w:rPr>
          <w:rFonts w:ascii="Times New Roman" w:hAnsi="Times New Roman" w:cs="Times New Roman"/>
          <w:sz w:val="24"/>
          <w:szCs w:val="24"/>
          <w:lang w:val="et"/>
        </w:rPr>
        <w:t>majandusliku sisu ning piirmääraga/  piirmäärata jaotuse kohta, mis varem esitati seletuskirja lisades.</w:t>
      </w:r>
      <w:r w:rsidR="00D2034C">
        <w:rPr>
          <w:rFonts w:ascii="Times New Roman" w:hAnsi="Times New Roman" w:cs="Times New Roman"/>
          <w:sz w:val="24"/>
          <w:szCs w:val="24"/>
          <w:lang w:val="et"/>
        </w:rPr>
        <w:t xml:space="preserve"> </w:t>
      </w:r>
      <w:commentRangeEnd w:id="3"/>
      <w:r w:rsidR="007B5509">
        <w:rPr>
          <w:rStyle w:val="Kommentaariviide"/>
        </w:rPr>
        <w:commentReference w:id="3"/>
      </w:r>
      <w:r w:rsidR="00D2034C">
        <w:rPr>
          <w:rFonts w:ascii="Times New Roman" w:hAnsi="Times New Roman" w:cs="Times New Roman"/>
          <w:sz w:val="24"/>
          <w:szCs w:val="24"/>
          <w:lang w:val="et"/>
        </w:rPr>
        <w:t>Samuti on eesmärgiks viia seadus kooskõlla Euroopa Liidu õigusega, mille kohaselt ei nõuta enam riikidelt stabiilsusprogrammi koostamist alates 2024. aasta 30. aprillist.</w:t>
      </w:r>
    </w:p>
    <w:p w14:paraId="1E9A898E" w14:textId="77777777" w:rsidR="005F4B84" w:rsidRPr="005F4B84" w:rsidRDefault="005F4B84" w:rsidP="005F4B84">
      <w:pPr>
        <w:spacing w:after="0" w:line="240" w:lineRule="auto"/>
        <w:jc w:val="both"/>
        <w:rPr>
          <w:rFonts w:ascii="Times New Roman" w:eastAsia="Calibri" w:hAnsi="Times New Roman" w:cs="Times New Roman"/>
          <w:b/>
          <w:bCs/>
          <w:kern w:val="0"/>
          <w:sz w:val="24"/>
          <w:szCs w:val="24"/>
          <w14:ligatures w14:val="none"/>
        </w:rPr>
      </w:pPr>
    </w:p>
    <w:p w14:paraId="521EB723" w14:textId="77777777" w:rsidR="005F4B84" w:rsidRDefault="005F4B84" w:rsidP="005F4B84">
      <w:pPr>
        <w:spacing w:after="0" w:line="240" w:lineRule="auto"/>
        <w:jc w:val="both"/>
        <w:rPr>
          <w:rFonts w:ascii="Times New Roman" w:eastAsia="Calibri" w:hAnsi="Times New Roman" w:cs="Times New Roman"/>
          <w:b/>
          <w:bCs/>
          <w:kern w:val="0"/>
          <w:sz w:val="24"/>
          <w:szCs w:val="24"/>
          <w14:ligatures w14:val="none"/>
        </w:rPr>
      </w:pPr>
      <w:commentRangeStart w:id="4"/>
      <w:r w:rsidRPr="005F4B84">
        <w:rPr>
          <w:rFonts w:ascii="Times New Roman" w:eastAsia="Calibri" w:hAnsi="Times New Roman" w:cs="Times New Roman"/>
          <w:b/>
          <w:bCs/>
          <w:kern w:val="0"/>
          <w:sz w:val="24"/>
          <w:szCs w:val="24"/>
          <w14:ligatures w14:val="none"/>
        </w:rPr>
        <w:t>3. Eelnõu sisu ja võrdlev analüüs</w:t>
      </w:r>
      <w:commentRangeEnd w:id="4"/>
      <w:r w:rsidR="00E21B09">
        <w:rPr>
          <w:rStyle w:val="Kommentaariviide"/>
        </w:rPr>
        <w:commentReference w:id="4"/>
      </w:r>
    </w:p>
    <w:p w14:paraId="3142D401" w14:textId="77777777" w:rsidR="005F4B84" w:rsidRDefault="005F4B84" w:rsidP="005F4B84">
      <w:pPr>
        <w:spacing w:after="0" w:line="240" w:lineRule="auto"/>
        <w:jc w:val="both"/>
        <w:rPr>
          <w:rFonts w:ascii="Times New Roman" w:eastAsia="Calibri" w:hAnsi="Times New Roman" w:cs="Times New Roman"/>
          <w:b/>
          <w:bCs/>
          <w:kern w:val="0"/>
          <w:sz w:val="24"/>
          <w:szCs w:val="24"/>
          <w14:ligatures w14:val="none"/>
        </w:rPr>
      </w:pPr>
    </w:p>
    <w:p w14:paraId="7F6491FA" w14:textId="74CE257C"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commentRangeStart w:id="5"/>
      <w:r>
        <w:rPr>
          <w:rFonts w:ascii="Times New Roman" w:eastAsia="Calibri" w:hAnsi="Times New Roman" w:cs="Times New Roman"/>
          <w:b/>
          <w:bCs/>
          <w:kern w:val="0"/>
          <w:sz w:val="24"/>
          <w:szCs w:val="24"/>
          <w14:ligatures w14:val="none"/>
        </w:rPr>
        <w:t>RES §</w:t>
      </w:r>
      <w:r w:rsidR="00D2034C">
        <w:rPr>
          <w:rFonts w:ascii="Times New Roman" w:eastAsia="Calibri" w:hAnsi="Times New Roman" w:cs="Times New Roman"/>
          <w:b/>
          <w:bCs/>
          <w:kern w:val="0"/>
          <w:sz w:val="24"/>
          <w:szCs w:val="24"/>
          <w14:ligatures w14:val="none"/>
        </w:rPr>
        <w:t xml:space="preserve">-de </w:t>
      </w:r>
      <w:r>
        <w:rPr>
          <w:rFonts w:ascii="Times New Roman" w:eastAsia="Calibri" w:hAnsi="Times New Roman" w:cs="Times New Roman"/>
          <w:b/>
          <w:bCs/>
          <w:kern w:val="0"/>
          <w:sz w:val="24"/>
          <w:szCs w:val="24"/>
          <w14:ligatures w14:val="none"/>
        </w:rPr>
        <w:t>4</w:t>
      </w:r>
      <w:r w:rsidR="00D2034C">
        <w:rPr>
          <w:rFonts w:ascii="Times New Roman" w:eastAsia="Calibri" w:hAnsi="Times New Roman" w:cs="Times New Roman"/>
          <w:b/>
          <w:bCs/>
          <w:kern w:val="0"/>
          <w:sz w:val="24"/>
          <w:szCs w:val="24"/>
          <w14:ligatures w14:val="none"/>
        </w:rPr>
        <w:t>¹</w:t>
      </w:r>
      <w:r>
        <w:rPr>
          <w:rFonts w:ascii="Times New Roman" w:eastAsia="Calibri" w:hAnsi="Times New Roman" w:cs="Times New Roman"/>
          <w:b/>
          <w:bCs/>
          <w:kern w:val="0"/>
          <w:sz w:val="24"/>
          <w:szCs w:val="24"/>
          <w14:ligatures w14:val="none"/>
        </w:rPr>
        <w:t>,14</w:t>
      </w:r>
      <w:r w:rsidR="00D2034C">
        <w:rPr>
          <w:rFonts w:ascii="Times New Roman" w:eastAsia="Calibri" w:hAnsi="Times New Roman" w:cs="Times New Roman"/>
          <w:b/>
          <w:bCs/>
          <w:kern w:val="0"/>
          <w:sz w:val="24"/>
          <w:szCs w:val="24"/>
          <w14:ligatures w14:val="none"/>
        </w:rPr>
        <w:t xml:space="preserve"> ja § 15 lõike 2 teise lause muutmine ja </w:t>
      </w:r>
      <w:r w:rsidR="007A15AE">
        <w:rPr>
          <w:rFonts w:ascii="Times New Roman" w:eastAsia="Calibri" w:hAnsi="Times New Roman" w:cs="Times New Roman"/>
          <w:b/>
          <w:bCs/>
          <w:kern w:val="0"/>
          <w:sz w:val="24"/>
          <w:szCs w:val="24"/>
          <w14:ligatures w14:val="none"/>
        </w:rPr>
        <w:t xml:space="preserve">seaduse 3. peatüki 3. jao </w:t>
      </w:r>
      <w:r>
        <w:rPr>
          <w:rFonts w:ascii="Times New Roman" w:eastAsia="Calibri" w:hAnsi="Times New Roman" w:cs="Times New Roman"/>
          <w:b/>
          <w:bCs/>
          <w:kern w:val="0"/>
          <w:sz w:val="24"/>
          <w:szCs w:val="24"/>
          <w14:ligatures w14:val="none"/>
        </w:rPr>
        <w:t xml:space="preserve"> kehtetuks tunnistamine. </w:t>
      </w:r>
      <w:commentRangeEnd w:id="5"/>
      <w:r w:rsidR="002A4AE2">
        <w:rPr>
          <w:rStyle w:val="Kommentaariviide"/>
        </w:rPr>
        <w:commentReference w:id="5"/>
      </w:r>
      <w:r>
        <w:rPr>
          <w:rFonts w:ascii="Times New Roman" w:eastAsia="Calibri" w:hAnsi="Times New Roman" w:cs="Times New Roman"/>
          <w:kern w:val="0"/>
          <w:sz w:val="24"/>
          <w:szCs w:val="24"/>
          <w14:ligatures w14:val="none"/>
        </w:rPr>
        <w:t xml:space="preserve">Riigieelarve seadusest kaotatakse nõue </w:t>
      </w:r>
      <w:r w:rsidR="004F5F00">
        <w:rPr>
          <w:rFonts w:ascii="Times New Roman" w:eastAsia="Calibri" w:hAnsi="Times New Roman" w:cs="Times New Roman"/>
          <w:kern w:val="0"/>
          <w:sz w:val="24"/>
          <w:szCs w:val="24"/>
          <w14:ligatures w14:val="none"/>
        </w:rPr>
        <w:t xml:space="preserve">valitsusel koostada ja heaks kiita stabiilsusprogramm, seda tulenevalt Euroopa Parlamendi ja </w:t>
      </w:r>
      <w:r w:rsidR="007A15AE">
        <w:rPr>
          <w:rFonts w:ascii="Times New Roman" w:eastAsia="Calibri" w:hAnsi="Times New Roman" w:cs="Times New Roman"/>
          <w:kern w:val="0"/>
          <w:sz w:val="24"/>
          <w:szCs w:val="24"/>
          <w14:ligatures w14:val="none"/>
        </w:rPr>
        <w:t>n</w:t>
      </w:r>
      <w:r w:rsidR="004F5F00">
        <w:rPr>
          <w:rFonts w:ascii="Times New Roman" w:eastAsia="Calibri" w:hAnsi="Times New Roman" w:cs="Times New Roman"/>
          <w:kern w:val="0"/>
          <w:sz w:val="24"/>
          <w:szCs w:val="24"/>
          <w14:ligatures w14:val="none"/>
        </w:rPr>
        <w:t>õukogu määruse (EL) 2024/1264</w:t>
      </w:r>
      <w:r w:rsidR="007A15AE">
        <w:rPr>
          <w:rFonts w:ascii="Times New Roman" w:eastAsia="Calibri" w:hAnsi="Times New Roman" w:cs="Times New Roman"/>
          <w:kern w:val="0"/>
          <w:sz w:val="24"/>
          <w:szCs w:val="24"/>
          <w14:ligatures w14:val="none"/>
        </w:rPr>
        <w:t xml:space="preserve"> </w:t>
      </w:r>
      <w:r w:rsidR="007A15AE">
        <w:rPr>
          <w:rFonts w:ascii="Times New Roman" w:eastAsia="Calibri" w:hAnsi="Times New Roman" w:cs="Times New Roman"/>
          <w:kern w:val="0"/>
          <w:sz w:val="24"/>
          <w:szCs w:val="24"/>
          <w14:ligatures w14:val="none"/>
        </w:rPr>
        <w:lastRenderedPageBreak/>
        <w:t>majanduspoliitika tulemusliku koordineerimise ja mitmepoolse eelarvejärelevalve kohta ning millega tunnistatakse kehtetuks nõukogu määrus (EÜ) nr 1466/97</w:t>
      </w:r>
      <w:r w:rsidR="007A15AE">
        <w:rPr>
          <w:rStyle w:val="Allmrkuseviide"/>
          <w:rFonts w:ascii="Times New Roman" w:eastAsia="Calibri" w:hAnsi="Times New Roman" w:cs="Times New Roman"/>
          <w:kern w:val="0"/>
          <w:sz w:val="24"/>
          <w:szCs w:val="24"/>
          <w14:ligatures w14:val="none"/>
        </w:rPr>
        <w:footnoteReference w:id="1"/>
      </w:r>
      <w:r w:rsidR="004F5F00">
        <w:rPr>
          <w:rFonts w:ascii="Times New Roman" w:eastAsia="Calibri" w:hAnsi="Times New Roman" w:cs="Times New Roman"/>
          <w:kern w:val="0"/>
          <w:sz w:val="24"/>
          <w:szCs w:val="24"/>
          <w14:ligatures w14:val="none"/>
        </w:rPr>
        <w:t xml:space="preserve"> kehtestamisega. </w:t>
      </w:r>
    </w:p>
    <w:p w14:paraId="04757366" w14:textId="77777777" w:rsidR="005F4B84" w:rsidRPr="005F4B84" w:rsidRDefault="005F4B84" w:rsidP="005F4B84">
      <w:pPr>
        <w:spacing w:after="0" w:line="240" w:lineRule="auto"/>
        <w:jc w:val="both"/>
        <w:rPr>
          <w:rFonts w:ascii="Times New Roman" w:eastAsia="Calibri" w:hAnsi="Times New Roman" w:cs="Times New Roman"/>
          <w:b/>
          <w:bCs/>
          <w:kern w:val="0"/>
          <w:sz w:val="24"/>
          <w:szCs w:val="24"/>
          <w14:ligatures w14:val="none"/>
        </w:rPr>
      </w:pPr>
    </w:p>
    <w:p w14:paraId="084EBF1E" w14:textId="23D66D9D" w:rsidR="005F4B84" w:rsidRDefault="005F4B84" w:rsidP="005F4B84">
      <w:pPr>
        <w:spacing w:after="0" w:line="240" w:lineRule="auto"/>
        <w:jc w:val="both"/>
        <w:rPr>
          <w:rFonts w:ascii="Times New Roman" w:hAnsi="Times New Roman" w:cs="Times New Roman"/>
          <w:sz w:val="24"/>
          <w:szCs w:val="24"/>
          <w:lang w:val="et"/>
        </w:rPr>
      </w:pPr>
      <w:r w:rsidRPr="005F4B84">
        <w:rPr>
          <w:rFonts w:ascii="Times New Roman" w:eastAsia="Calibri" w:hAnsi="Times New Roman" w:cs="Times New Roman"/>
          <w:b/>
          <w:bCs/>
          <w:kern w:val="0"/>
          <w:sz w:val="24"/>
          <w:szCs w:val="24"/>
          <w14:ligatures w14:val="none"/>
        </w:rPr>
        <w:t>RES §</w:t>
      </w:r>
      <w:r w:rsidRPr="005F4B84">
        <w:rPr>
          <w:rFonts w:ascii="Times New Roman" w:hAnsi="Times New Roman" w:cs="Times New Roman"/>
          <w:b/>
          <w:bCs/>
          <w:sz w:val="24"/>
          <w:szCs w:val="24"/>
          <w:lang w:val="et"/>
        </w:rPr>
        <w:t xml:space="preserve"> 26 täiendamine lõigetega 5</w:t>
      </w:r>
      <w:r w:rsidRPr="005F4B84">
        <w:rPr>
          <w:rFonts w:ascii="Times New Roman" w:hAnsi="Times New Roman" w:cs="Times New Roman"/>
          <w:b/>
          <w:bCs/>
          <w:sz w:val="24"/>
          <w:szCs w:val="24"/>
          <w:vertAlign w:val="superscript"/>
          <w:lang w:val="et"/>
        </w:rPr>
        <w:t>1</w:t>
      </w:r>
      <w:r w:rsidRPr="005F4B84">
        <w:rPr>
          <w:rFonts w:ascii="Times New Roman" w:hAnsi="Times New Roman" w:cs="Times New Roman"/>
          <w:b/>
          <w:bCs/>
          <w:sz w:val="24"/>
          <w:szCs w:val="24"/>
          <w:lang w:val="et"/>
        </w:rPr>
        <w:t xml:space="preserve"> ja 5²</w:t>
      </w:r>
      <w:r w:rsidRPr="005F4B84">
        <w:rPr>
          <w:rFonts w:ascii="Times New Roman" w:eastAsia="Calibri" w:hAnsi="Times New Roman" w:cs="Times New Roman"/>
          <w:kern w:val="0"/>
          <w:sz w:val="24"/>
          <w:szCs w:val="24"/>
          <w14:ligatures w14:val="none"/>
        </w:rPr>
        <w:t xml:space="preserve">. </w:t>
      </w:r>
      <w:r>
        <w:rPr>
          <w:rFonts w:ascii="Times New Roman" w:hAnsi="Times New Roman" w:cs="Times New Roman"/>
          <w:sz w:val="24"/>
          <w:szCs w:val="24"/>
          <w:lang w:val="et"/>
        </w:rPr>
        <w:t>R</w:t>
      </w:r>
      <w:r w:rsidRPr="00FF127B">
        <w:rPr>
          <w:rFonts w:ascii="Times New Roman" w:hAnsi="Times New Roman" w:cs="Times New Roman"/>
          <w:sz w:val="24"/>
          <w:szCs w:val="24"/>
          <w:lang w:val="et"/>
        </w:rPr>
        <w:t>iigieelarve liigendust puudutavat sätet</w:t>
      </w:r>
      <w:r>
        <w:rPr>
          <w:rFonts w:ascii="Times New Roman" w:hAnsi="Times New Roman" w:cs="Times New Roman"/>
          <w:sz w:val="24"/>
          <w:szCs w:val="24"/>
          <w:lang w:val="et"/>
        </w:rPr>
        <w:t xml:space="preserve"> täiendatakse muudatusega, millega </w:t>
      </w:r>
      <w:r w:rsidRPr="00FF127B">
        <w:rPr>
          <w:rFonts w:ascii="Times New Roman" w:hAnsi="Times New Roman" w:cs="Times New Roman"/>
          <w:sz w:val="24"/>
          <w:szCs w:val="24"/>
          <w:lang w:val="et"/>
        </w:rPr>
        <w:t xml:space="preserve">antakse võimalus aastases riigieelarve seaduses esitada täpsemad eelarve andmed ministeeriumi valitsemisala </w:t>
      </w:r>
      <w:r>
        <w:rPr>
          <w:rFonts w:ascii="Times New Roman" w:hAnsi="Times New Roman" w:cs="Times New Roman"/>
          <w:sz w:val="24"/>
          <w:szCs w:val="24"/>
          <w:lang w:val="et"/>
        </w:rPr>
        <w:t>j</w:t>
      </w:r>
      <w:r w:rsidRPr="00FF127B">
        <w:rPr>
          <w:rFonts w:ascii="Times New Roman" w:hAnsi="Times New Roman" w:cs="Times New Roman"/>
          <w:sz w:val="24"/>
          <w:szCs w:val="24"/>
          <w:lang w:val="et"/>
        </w:rPr>
        <w:t>a põhiseadusliku institutsiooni</w:t>
      </w:r>
      <w:r>
        <w:rPr>
          <w:rFonts w:ascii="Times New Roman" w:hAnsi="Times New Roman" w:cs="Times New Roman"/>
          <w:sz w:val="24"/>
          <w:szCs w:val="24"/>
          <w:lang w:val="et"/>
        </w:rPr>
        <w:t xml:space="preserve"> kulude</w:t>
      </w:r>
      <w:r w:rsidRPr="00FF127B">
        <w:rPr>
          <w:rFonts w:ascii="Times New Roman" w:hAnsi="Times New Roman" w:cs="Times New Roman"/>
          <w:sz w:val="24"/>
          <w:szCs w:val="24"/>
          <w:lang w:val="et"/>
        </w:rPr>
        <w:t xml:space="preserve"> administratiivse, </w:t>
      </w:r>
      <w:r w:rsidRPr="006B1B6E">
        <w:rPr>
          <w:rFonts w:ascii="Times New Roman" w:hAnsi="Times New Roman" w:cs="Times New Roman"/>
          <w:sz w:val="24"/>
          <w:szCs w:val="24"/>
          <w:lang w:val="et"/>
        </w:rPr>
        <w:t>majandusliku sisu ning piirmääraga/ piirmäärata jaotuse kohta, mis varem esitati seletuskirja lisades.</w:t>
      </w:r>
    </w:p>
    <w:p w14:paraId="25531EBB" w14:textId="77777777" w:rsidR="007A15AE" w:rsidRPr="00011A49" w:rsidRDefault="007A15AE" w:rsidP="005F4B84">
      <w:pPr>
        <w:spacing w:after="0" w:line="240" w:lineRule="auto"/>
        <w:jc w:val="both"/>
        <w:rPr>
          <w:rFonts w:ascii="Times New Roman" w:hAnsi="Times New Roman" w:cs="Times New Roman"/>
          <w:strike/>
          <w:sz w:val="24"/>
          <w:szCs w:val="24"/>
          <w:lang w:val="et"/>
        </w:rPr>
      </w:pPr>
    </w:p>
    <w:p w14:paraId="50069B85" w14:textId="77777777" w:rsidR="005F4B84" w:rsidRPr="00F854D4" w:rsidRDefault="005F4B84" w:rsidP="005F4B84">
      <w:pPr>
        <w:spacing w:after="0" w:line="240" w:lineRule="auto"/>
        <w:jc w:val="both"/>
        <w:rPr>
          <w:rFonts w:ascii="Times New Roman" w:hAnsi="Times New Roman" w:cs="Times New Roman"/>
          <w:sz w:val="24"/>
          <w:szCs w:val="24"/>
          <w:lang w:val="et"/>
        </w:rPr>
      </w:pPr>
      <w:r w:rsidRPr="00F854D4">
        <w:rPr>
          <w:rFonts w:ascii="Times New Roman" w:hAnsi="Times New Roman" w:cs="Times New Roman"/>
          <w:sz w:val="24"/>
          <w:szCs w:val="24"/>
          <w:lang w:val="et"/>
        </w:rPr>
        <w:t>Lisaks eelpool toodud liigendusele esitatakse need kulud ka piirmääraga/piirmäärata kulude täpsema jaotuse (eelarve liigid) kaupa:</w:t>
      </w:r>
    </w:p>
    <w:p w14:paraId="28890AF2" w14:textId="77777777" w:rsidR="005F4B84" w:rsidRPr="00F854D4" w:rsidRDefault="005F4B84" w:rsidP="005F4B84">
      <w:pPr>
        <w:spacing w:after="0" w:line="240" w:lineRule="auto"/>
        <w:ind w:left="708"/>
        <w:jc w:val="both"/>
        <w:rPr>
          <w:rFonts w:ascii="Times New Roman" w:hAnsi="Times New Roman" w:cs="Times New Roman"/>
          <w:sz w:val="24"/>
          <w:szCs w:val="24"/>
          <w:lang w:val="et"/>
        </w:rPr>
      </w:pPr>
      <w:r w:rsidRPr="00F854D4">
        <w:rPr>
          <w:rFonts w:ascii="Times New Roman" w:hAnsi="Times New Roman" w:cs="Times New Roman"/>
          <w:sz w:val="24"/>
          <w:szCs w:val="24"/>
          <w:lang w:val="et"/>
        </w:rPr>
        <w:t>•piirmääraga kulud;</w:t>
      </w:r>
    </w:p>
    <w:p w14:paraId="2C75A049" w14:textId="77777777" w:rsidR="005F4B84" w:rsidRPr="00F854D4" w:rsidRDefault="005F4B84" w:rsidP="005F4B84">
      <w:pPr>
        <w:spacing w:after="0" w:line="240" w:lineRule="auto"/>
        <w:ind w:left="708"/>
        <w:jc w:val="both"/>
        <w:rPr>
          <w:rFonts w:ascii="Times New Roman" w:hAnsi="Times New Roman" w:cs="Times New Roman"/>
          <w:sz w:val="24"/>
          <w:szCs w:val="24"/>
          <w:lang w:val="et"/>
        </w:rPr>
      </w:pPr>
      <w:r w:rsidRPr="00F854D4">
        <w:rPr>
          <w:rFonts w:ascii="Times New Roman" w:hAnsi="Times New Roman" w:cs="Times New Roman"/>
          <w:sz w:val="24"/>
          <w:szCs w:val="24"/>
          <w:lang w:val="et"/>
        </w:rPr>
        <w:t>•arvestuslikud kulud;</w:t>
      </w:r>
    </w:p>
    <w:p w14:paraId="3792D71A" w14:textId="77777777" w:rsidR="005F4B84" w:rsidRPr="00F854D4" w:rsidRDefault="005F4B84" w:rsidP="005F4B84">
      <w:pPr>
        <w:spacing w:after="0" w:line="240" w:lineRule="auto"/>
        <w:ind w:left="708"/>
        <w:jc w:val="both"/>
        <w:rPr>
          <w:rFonts w:ascii="Times New Roman" w:hAnsi="Times New Roman" w:cs="Times New Roman"/>
          <w:sz w:val="24"/>
          <w:szCs w:val="24"/>
          <w:lang w:val="et"/>
        </w:rPr>
      </w:pPr>
      <w:r w:rsidRPr="00F854D4">
        <w:rPr>
          <w:rFonts w:ascii="Times New Roman" w:hAnsi="Times New Roman" w:cs="Times New Roman"/>
          <w:sz w:val="24"/>
          <w:szCs w:val="24"/>
          <w:lang w:val="et"/>
        </w:rPr>
        <w:t xml:space="preserve">•välistoetus koos </w:t>
      </w:r>
      <w:r>
        <w:rPr>
          <w:rFonts w:ascii="Times New Roman" w:hAnsi="Times New Roman" w:cs="Times New Roman"/>
          <w:sz w:val="24"/>
          <w:szCs w:val="24"/>
          <w:lang w:val="et"/>
        </w:rPr>
        <w:t xml:space="preserve">riigieelarvelise </w:t>
      </w:r>
      <w:r w:rsidRPr="00F854D4">
        <w:rPr>
          <w:rFonts w:ascii="Times New Roman" w:hAnsi="Times New Roman" w:cs="Times New Roman"/>
          <w:sz w:val="24"/>
          <w:szCs w:val="24"/>
          <w:lang w:val="et"/>
        </w:rPr>
        <w:t>kaasfinantseeringuga;</w:t>
      </w:r>
    </w:p>
    <w:p w14:paraId="1752DE55" w14:textId="77777777" w:rsidR="005F4B84" w:rsidRPr="00F854D4" w:rsidRDefault="005F4B84" w:rsidP="005F4B84">
      <w:pPr>
        <w:spacing w:after="0" w:line="240" w:lineRule="auto"/>
        <w:ind w:left="708"/>
        <w:jc w:val="both"/>
        <w:rPr>
          <w:rFonts w:ascii="Times New Roman" w:hAnsi="Times New Roman" w:cs="Times New Roman"/>
          <w:sz w:val="24"/>
          <w:szCs w:val="24"/>
          <w:lang w:val="et"/>
        </w:rPr>
      </w:pPr>
      <w:r w:rsidRPr="00F854D4">
        <w:rPr>
          <w:rFonts w:ascii="Times New Roman" w:hAnsi="Times New Roman" w:cs="Times New Roman"/>
          <w:sz w:val="24"/>
          <w:szCs w:val="24"/>
          <w:lang w:val="et"/>
        </w:rPr>
        <w:t>•muud tuludest sõltuvad kulud;</w:t>
      </w:r>
    </w:p>
    <w:p w14:paraId="61282D35" w14:textId="77777777" w:rsidR="005F4B84" w:rsidRPr="00F854D4" w:rsidRDefault="005F4B84" w:rsidP="005F4B84">
      <w:pPr>
        <w:spacing w:after="0" w:line="240" w:lineRule="auto"/>
        <w:ind w:left="708"/>
        <w:jc w:val="both"/>
        <w:rPr>
          <w:rFonts w:ascii="Times New Roman" w:hAnsi="Times New Roman" w:cs="Times New Roman"/>
          <w:sz w:val="24"/>
          <w:szCs w:val="24"/>
          <w:lang w:val="et"/>
        </w:rPr>
      </w:pPr>
      <w:r w:rsidRPr="00F854D4">
        <w:rPr>
          <w:rFonts w:ascii="Times New Roman" w:hAnsi="Times New Roman" w:cs="Times New Roman"/>
          <w:sz w:val="24"/>
          <w:szCs w:val="24"/>
          <w:lang w:val="et"/>
        </w:rPr>
        <w:t>•edasiandtavad maksud;</w:t>
      </w:r>
    </w:p>
    <w:p w14:paraId="5D5B2B49" w14:textId="77777777" w:rsidR="005F4B84" w:rsidRPr="00F854D4" w:rsidRDefault="005F4B84" w:rsidP="005F4B84">
      <w:pPr>
        <w:spacing w:after="0" w:line="240" w:lineRule="auto"/>
        <w:ind w:left="708"/>
        <w:jc w:val="both"/>
        <w:rPr>
          <w:rFonts w:ascii="Times New Roman" w:hAnsi="Times New Roman" w:cs="Times New Roman"/>
          <w:sz w:val="24"/>
          <w:szCs w:val="24"/>
          <w:lang w:val="et"/>
        </w:rPr>
      </w:pPr>
      <w:r w:rsidRPr="00F854D4">
        <w:rPr>
          <w:rFonts w:ascii="Times New Roman" w:hAnsi="Times New Roman" w:cs="Times New Roman"/>
          <w:sz w:val="24"/>
          <w:szCs w:val="24"/>
          <w:lang w:val="et"/>
        </w:rPr>
        <w:t>•mitterahalised kulud.</w:t>
      </w:r>
    </w:p>
    <w:p w14:paraId="0D9871FB" w14:textId="77777777" w:rsidR="005F4B84" w:rsidRDefault="005F4B84" w:rsidP="005F4B84">
      <w:pPr>
        <w:spacing w:after="0" w:line="240" w:lineRule="auto"/>
        <w:jc w:val="both"/>
        <w:rPr>
          <w:rFonts w:ascii="Times New Roman" w:hAnsi="Times New Roman" w:cs="Times New Roman"/>
          <w:sz w:val="24"/>
          <w:szCs w:val="24"/>
          <w:lang w:val="et"/>
        </w:rPr>
      </w:pPr>
      <w:r w:rsidRPr="00FF127B">
        <w:rPr>
          <w:rFonts w:ascii="Times New Roman" w:hAnsi="Times New Roman" w:cs="Times New Roman"/>
          <w:sz w:val="24"/>
          <w:szCs w:val="24"/>
          <w:lang w:val="et"/>
        </w:rPr>
        <w:t>Muudatuse tulemusena suureneb riigieelarve läbipaistvus Riigikogu ja avalikkuse jaoks, kes on oodanud, et riigieelarve esitatakse riigiasutuste ja majandusliku sisu kaupa.</w:t>
      </w:r>
    </w:p>
    <w:p w14:paraId="33EB955C" w14:textId="77777777" w:rsidR="00D32569" w:rsidRDefault="00D32569" w:rsidP="005F4B84">
      <w:pPr>
        <w:spacing w:after="0" w:line="240" w:lineRule="auto"/>
        <w:jc w:val="both"/>
        <w:rPr>
          <w:rFonts w:ascii="Times New Roman" w:hAnsi="Times New Roman" w:cs="Times New Roman"/>
          <w:sz w:val="24"/>
          <w:szCs w:val="24"/>
          <w:lang w:val="et"/>
        </w:rPr>
      </w:pPr>
    </w:p>
    <w:p w14:paraId="2C595139" w14:textId="55F43ED8" w:rsidR="005F4B84" w:rsidRDefault="005F4B84" w:rsidP="005F4B84">
      <w:pPr>
        <w:spacing w:after="0" w:line="240" w:lineRule="auto"/>
        <w:jc w:val="both"/>
        <w:rPr>
          <w:b/>
          <w:bCs/>
          <w:sz w:val="24"/>
          <w:szCs w:val="24"/>
          <w:lang w:val="et"/>
        </w:rPr>
      </w:pPr>
      <w:r>
        <w:rPr>
          <w:rFonts w:ascii="Times New Roman" w:hAnsi="Times New Roman" w:cs="Times New Roman"/>
          <w:sz w:val="24"/>
          <w:szCs w:val="24"/>
          <w:lang w:val="et"/>
        </w:rPr>
        <w:t xml:space="preserve">Eelarve mõistlikuks ja otstarbekaks kasutamiseks </w:t>
      </w:r>
      <w:r w:rsidRPr="001F540A">
        <w:rPr>
          <w:rFonts w:ascii="Times New Roman" w:hAnsi="Times New Roman" w:cs="Times New Roman"/>
          <w:sz w:val="24"/>
          <w:szCs w:val="24"/>
        </w:rPr>
        <w:t>täiendatakse riigieelarve seadus</w:t>
      </w:r>
      <w:r>
        <w:rPr>
          <w:rFonts w:ascii="Times New Roman" w:hAnsi="Times New Roman" w:cs="Times New Roman"/>
          <w:sz w:val="24"/>
          <w:szCs w:val="24"/>
        </w:rPr>
        <w:t xml:space="preserve">e § 56 selliselt, et kehtima jääks praegune paindlikkus põhiseadusliku institutsiooni </w:t>
      </w:r>
      <w:r w:rsidR="00B71EC0">
        <w:rPr>
          <w:rFonts w:ascii="Times New Roman" w:hAnsi="Times New Roman" w:cs="Times New Roman"/>
          <w:sz w:val="24"/>
          <w:szCs w:val="24"/>
        </w:rPr>
        <w:t xml:space="preserve">piirmääraga </w:t>
      </w:r>
      <w:r>
        <w:rPr>
          <w:rFonts w:ascii="Times New Roman" w:hAnsi="Times New Roman" w:cs="Times New Roman"/>
          <w:sz w:val="24"/>
          <w:szCs w:val="24"/>
        </w:rPr>
        <w:t xml:space="preserve">kulude kogumahule ning aastase riigieelarvega kehtestatud paindlikkus tulemusvaldkonna programmi tegevuse </w:t>
      </w:r>
      <w:r w:rsidR="00B71EC0">
        <w:rPr>
          <w:rFonts w:ascii="Times New Roman" w:hAnsi="Times New Roman" w:cs="Times New Roman"/>
          <w:sz w:val="24"/>
          <w:szCs w:val="24"/>
        </w:rPr>
        <w:t xml:space="preserve">piirmääraga </w:t>
      </w:r>
      <w:r>
        <w:rPr>
          <w:rFonts w:ascii="Times New Roman" w:hAnsi="Times New Roman" w:cs="Times New Roman"/>
          <w:sz w:val="24"/>
          <w:szCs w:val="24"/>
        </w:rPr>
        <w:t>kuludele.</w:t>
      </w:r>
      <w:r w:rsidRPr="00757A17">
        <w:rPr>
          <w:rFonts w:ascii="Times New Roman" w:hAnsi="Times New Roman" w:cs="Times New Roman"/>
          <w:sz w:val="24"/>
          <w:szCs w:val="24"/>
          <w:lang w:val="et"/>
        </w:rPr>
        <w:t xml:space="preserve"> </w:t>
      </w:r>
    </w:p>
    <w:p w14:paraId="7BB8ACEB" w14:textId="77777777" w:rsidR="008C7879" w:rsidRPr="00A4749D" w:rsidRDefault="008C7879" w:rsidP="008C7879">
      <w:pPr>
        <w:spacing w:after="0" w:line="240" w:lineRule="auto"/>
        <w:rPr>
          <w:rFonts w:ascii="Times New Roman" w:hAnsi="Times New Roman" w:cs="Times New Roman"/>
          <w:sz w:val="24"/>
          <w:szCs w:val="24"/>
          <w:lang w:val="et"/>
        </w:rPr>
      </w:pPr>
    </w:p>
    <w:p w14:paraId="76CE9A8B" w14:textId="57DA0721" w:rsidR="008C7879" w:rsidRPr="00A4749D" w:rsidRDefault="008C7879" w:rsidP="008C7879">
      <w:pPr>
        <w:spacing w:after="0" w:line="240" w:lineRule="auto"/>
        <w:rPr>
          <w:rFonts w:ascii="Times New Roman" w:hAnsi="Times New Roman" w:cs="Times New Roman"/>
          <w:sz w:val="24"/>
          <w:szCs w:val="24"/>
          <w:lang w:val="et"/>
        </w:rPr>
      </w:pPr>
      <w:r w:rsidRPr="00A4749D">
        <w:rPr>
          <w:rFonts w:ascii="Times New Roman" w:hAnsi="Times New Roman" w:cs="Times New Roman"/>
          <w:sz w:val="24"/>
          <w:szCs w:val="24"/>
          <w:lang w:val="et"/>
        </w:rPr>
        <w:t>2025. aasta riigieelarve seaduse ülesehitus</w:t>
      </w:r>
      <w:r w:rsidR="00D32569" w:rsidRPr="00A4749D">
        <w:rPr>
          <w:rFonts w:ascii="Times New Roman" w:hAnsi="Times New Roman" w:cs="Times New Roman"/>
          <w:sz w:val="24"/>
          <w:szCs w:val="24"/>
          <w:lang w:val="et"/>
        </w:rPr>
        <w:t xml:space="preserve"> hakkab olema alljärgnev.</w:t>
      </w:r>
    </w:p>
    <w:p w14:paraId="41F9C342" w14:textId="77777777" w:rsidR="00D32569" w:rsidRPr="004B6DA1" w:rsidRDefault="00D32569" w:rsidP="008C7879">
      <w:pPr>
        <w:spacing w:after="0" w:line="240" w:lineRule="auto"/>
        <w:rPr>
          <w:rFonts w:ascii="Times New Roman" w:hAnsi="Times New Roman" w:cs="Times New Roman"/>
          <w:b/>
          <w:bCs/>
          <w:sz w:val="24"/>
          <w:szCs w:val="24"/>
          <w:lang w:val="et"/>
        </w:rPr>
      </w:pPr>
    </w:p>
    <w:p w14:paraId="6F0BCB57" w14:textId="77777777" w:rsidR="008C7879" w:rsidRPr="00366AC1" w:rsidRDefault="008C7879" w:rsidP="008C7879">
      <w:pPr>
        <w:spacing w:after="0" w:line="240" w:lineRule="auto"/>
        <w:rPr>
          <w:rFonts w:ascii="Times New Roman" w:hAnsi="Times New Roman" w:cs="Times New Roman"/>
          <w:b/>
          <w:bCs/>
        </w:rPr>
      </w:pPr>
      <w:commentRangeStart w:id="6"/>
      <w:r w:rsidRPr="00366AC1">
        <w:rPr>
          <w:rFonts w:ascii="Times New Roman" w:hAnsi="Times New Roman" w:cs="Times New Roman"/>
          <w:b/>
          <w:bCs/>
        </w:rPr>
        <w:t>§ 1. Riigieelarve vahendid (tuhandetes eurodes)</w:t>
      </w:r>
      <w:commentRangeEnd w:id="6"/>
      <w:r w:rsidR="001C7ECA">
        <w:rPr>
          <w:rStyle w:val="Kommentaariviide"/>
        </w:rPr>
        <w:commentReference w:id="6"/>
      </w:r>
    </w:p>
    <w:p w14:paraId="3284CAC2" w14:textId="77777777" w:rsidR="008C7879" w:rsidRPr="00366AC1" w:rsidRDefault="008C7879" w:rsidP="008C7879">
      <w:pPr>
        <w:spacing w:after="0" w:line="240" w:lineRule="auto"/>
        <w:rPr>
          <w:rFonts w:ascii="Times New Roman" w:hAnsi="Times New Roman" w:cs="Times New Roman"/>
        </w:rPr>
      </w:pPr>
      <w:r w:rsidRPr="00366AC1">
        <w:rPr>
          <w:rFonts w:ascii="Times New Roman" w:hAnsi="Times New Roman" w:cs="Times New Roman"/>
        </w:rPr>
        <w:t>(1) Konsolideeritud eelarve (tuhandetes eurodes).</w:t>
      </w:r>
    </w:p>
    <w:p w14:paraId="2B633B96" w14:textId="77777777" w:rsidR="008C7879" w:rsidRPr="00366AC1" w:rsidRDefault="008C7879" w:rsidP="008C7879">
      <w:pPr>
        <w:spacing w:after="0" w:line="240" w:lineRule="auto"/>
        <w:rPr>
          <w:rFonts w:ascii="Times New Roman" w:hAnsi="Times New Roman" w:cs="Times New Roman"/>
        </w:rPr>
      </w:pPr>
      <w:r w:rsidRPr="00366AC1">
        <w:rPr>
          <w:rFonts w:ascii="Times New Roman" w:hAnsi="Times New Roman" w:cs="Times New Roman"/>
          <w:noProof/>
        </w:rPr>
        <w:drawing>
          <wp:inline distT="0" distB="0" distL="0" distR="0" wp14:anchorId="42FA08BF" wp14:editId="0D2E5A7C">
            <wp:extent cx="3549178" cy="1851660"/>
            <wp:effectExtent l="0" t="0" r="0" b="0"/>
            <wp:docPr id="344080079" name="Pilt 1" descr="Pilt, millel on kujutatud tekst, kuvatõmmis, number,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080079" name="Pilt 1" descr="Pilt, millel on kujutatud tekst, kuvatõmmis, number, järjekord&#10;&#10;Kirjeldus on genereeritud automaatselt"/>
                    <pic:cNvPicPr/>
                  </pic:nvPicPr>
                  <pic:blipFill>
                    <a:blip r:embed="rId17"/>
                    <a:stretch>
                      <a:fillRect/>
                    </a:stretch>
                  </pic:blipFill>
                  <pic:spPr>
                    <a:xfrm>
                      <a:off x="0" y="0"/>
                      <a:ext cx="3561636" cy="1858159"/>
                    </a:xfrm>
                    <a:prstGeom prst="rect">
                      <a:avLst/>
                    </a:prstGeom>
                  </pic:spPr>
                </pic:pic>
              </a:graphicData>
            </a:graphic>
          </wp:inline>
        </w:drawing>
      </w:r>
      <w:r w:rsidRPr="00366AC1">
        <w:rPr>
          <w:rFonts w:ascii="Times New Roman" w:hAnsi="Times New Roman" w:cs="Times New Roman"/>
        </w:rPr>
        <w:t xml:space="preserve"> </w:t>
      </w:r>
    </w:p>
    <w:p w14:paraId="18F1AB6F" w14:textId="77777777" w:rsidR="008C7879" w:rsidRPr="00366AC1" w:rsidRDefault="008C7879" w:rsidP="008C7879">
      <w:pPr>
        <w:spacing w:after="0" w:line="240" w:lineRule="auto"/>
        <w:rPr>
          <w:rFonts w:ascii="Times New Roman" w:hAnsi="Times New Roman" w:cs="Times New Roman"/>
        </w:rPr>
      </w:pPr>
      <w:r w:rsidRPr="00366AC1">
        <w:rPr>
          <w:rFonts w:ascii="Times New Roman" w:hAnsi="Times New Roman" w:cs="Times New Roman"/>
        </w:rPr>
        <w:t>(2) Vahendite liigendus (tuhandetes eurodes).</w:t>
      </w:r>
    </w:p>
    <w:p w14:paraId="0A4A6ECF" w14:textId="77777777" w:rsidR="008C7879" w:rsidRPr="00366AC1" w:rsidRDefault="008C7879" w:rsidP="008C7879">
      <w:pPr>
        <w:spacing w:after="0" w:line="240" w:lineRule="auto"/>
        <w:rPr>
          <w:rFonts w:ascii="Times New Roman" w:hAnsi="Times New Roman" w:cs="Times New Roman"/>
          <w:b/>
          <w:bCs/>
        </w:rPr>
      </w:pPr>
      <w:r w:rsidRPr="00366AC1">
        <w:rPr>
          <w:rFonts w:ascii="Times New Roman" w:hAnsi="Times New Roman" w:cs="Times New Roman"/>
          <w:noProof/>
        </w:rPr>
        <w:drawing>
          <wp:inline distT="0" distB="0" distL="0" distR="0" wp14:anchorId="46520B62" wp14:editId="548B7B41">
            <wp:extent cx="3528060" cy="701956"/>
            <wp:effectExtent l="0" t="0" r="0" b="3175"/>
            <wp:docPr id="1728446365" name="Pilt 1" descr="Pilt, millel on kujutatud tekst, kuvatõmmis, Font, number&#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446365" name="Pilt 1" descr="Pilt, millel on kujutatud tekst, kuvatõmmis, Font, number&#10;&#10;Kirjeldus on genereeritud automaatselt"/>
                    <pic:cNvPicPr/>
                  </pic:nvPicPr>
                  <pic:blipFill>
                    <a:blip r:embed="rId18"/>
                    <a:stretch>
                      <a:fillRect/>
                    </a:stretch>
                  </pic:blipFill>
                  <pic:spPr>
                    <a:xfrm>
                      <a:off x="0" y="0"/>
                      <a:ext cx="3549324" cy="706187"/>
                    </a:xfrm>
                    <a:prstGeom prst="rect">
                      <a:avLst/>
                    </a:prstGeom>
                  </pic:spPr>
                </pic:pic>
              </a:graphicData>
            </a:graphic>
          </wp:inline>
        </w:drawing>
      </w:r>
    </w:p>
    <w:p w14:paraId="6489B87D" w14:textId="77777777" w:rsidR="008C7879" w:rsidRDefault="008C7879" w:rsidP="008C7879">
      <w:pPr>
        <w:spacing w:after="0" w:line="240" w:lineRule="auto"/>
        <w:rPr>
          <w:rFonts w:ascii="Times New Roman" w:hAnsi="Times New Roman" w:cs="Times New Roman"/>
          <w:b/>
          <w:bCs/>
        </w:rPr>
      </w:pPr>
      <w:r w:rsidRPr="00366AC1">
        <w:rPr>
          <w:rFonts w:ascii="Times New Roman" w:hAnsi="Times New Roman" w:cs="Times New Roman"/>
          <w:noProof/>
        </w:rPr>
        <w:lastRenderedPageBreak/>
        <w:drawing>
          <wp:inline distT="0" distB="0" distL="0" distR="0" wp14:anchorId="06043F7D" wp14:editId="6C044DD6">
            <wp:extent cx="3528060" cy="979628"/>
            <wp:effectExtent l="0" t="0" r="0" b="0"/>
            <wp:docPr id="1827045159" name="Pilt 1" descr="Pilt, millel on kujutatud tekst, kuvatõmmis, Font, number&#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045159" name="Pilt 1" descr="Pilt, millel on kujutatud tekst, kuvatõmmis, Font, number&#10;&#10;Kirjeldus on genereeritud automaatselt"/>
                    <pic:cNvPicPr/>
                  </pic:nvPicPr>
                  <pic:blipFill>
                    <a:blip r:embed="rId19"/>
                    <a:stretch>
                      <a:fillRect/>
                    </a:stretch>
                  </pic:blipFill>
                  <pic:spPr>
                    <a:xfrm>
                      <a:off x="0" y="0"/>
                      <a:ext cx="3547135" cy="984924"/>
                    </a:xfrm>
                    <a:prstGeom prst="rect">
                      <a:avLst/>
                    </a:prstGeom>
                  </pic:spPr>
                </pic:pic>
              </a:graphicData>
            </a:graphic>
          </wp:inline>
        </w:drawing>
      </w:r>
    </w:p>
    <w:p w14:paraId="12778395" w14:textId="77777777" w:rsidR="008C7879" w:rsidRPr="00366AC1" w:rsidRDefault="008C7879" w:rsidP="008C7879">
      <w:pPr>
        <w:spacing w:after="0" w:line="240" w:lineRule="auto"/>
        <w:rPr>
          <w:rFonts w:ascii="Times New Roman" w:hAnsi="Times New Roman" w:cs="Times New Roman"/>
          <w:b/>
          <w:bCs/>
        </w:rPr>
      </w:pPr>
      <w:r>
        <w:rPr>
          <w:rFonts w:ascii="Times New Roman" w:hAnsi="Times New Roman" w:cs="Times New Roman"/>
          <w:b/>
          <w:bCs/>
        </w:rPr>
        <w:t>….</w:t>
      </w:r>
    </w:p>
    <w:p w14:paraId="0DFF9B63" w14:textId="77777777" w:rsidR="008C7879" w:rsidRPr="009E6AB7" w:rsidRDefault="008C7879" w:rsidP="008C7879">
      <w:pPr>
        <w:spacing w:after="0" w:line="240" w:lineRule="auto"/>
        <w:rPr>
          <w:rFonts w:ascii="Times New Roman" w:hAnsi="Times New Roman" w:cs="Times New Roman"/>
          <w:b/>
          <w:bCs/>
          <w:color w:val="00B050"/>
        </w:rPr>
      </w:pPr>
      <w:r w:rsidRPr="009E6AB7">
        <w:rPr>
          <w:rFonts w:ascii="Times New Roman" w:hAnsi="Times New Roman" w:cs="Times New Roman"/>
          <w:b/>
          <w:bCs/>
          <w:color w:val="00B050"/>
        </w:rPr>
        <w:t xml:space="preserve">(3) Kulude </w:t>
      </w:r>
      <w:r>
        <w:rPr>
          <w:rFonts w:ascii="Times New Roman" w:hAnsi="Times New Roman" w:cs="Times New Roman"/>
          <w:b/>
          <w:bCs/>
          <w:color w:val="00B050"/>
        </w:rPr>
        <w:t>täiendav liigendus riigieelarve seaduse § 26 lõigete 5</w:t>
      </w:r>
      <w:r>
        <w:rPr>
          <w:rFonts w:ascii="Times New Roman" w:hAnsi="Times New Roman" w:cs="Times New Roman"/>
          <w:b/>
          <w:bCs/>
          <w:color w:val="00B050"/>
          <w:vertAlign w:val="superscript"/>
        </w:rPr>
        <w:t xml:space="preserve">1 </w:t>
      </w:r>
      <w:r>
        <w:rPr>
          <w:rFonts w:ascii="Times New Roman" w:hAnsi="Times New Roman" w:cs="Times New Roman"/>
          <w:b/>
          <w:bCs/>
          <w:color w:val="00B050"/>
        </w:rPr>
        <w:t>ja 5</w:t>
      </w:r>
      <w:r w:rsidRPr="00245188">
        <w:rPr>
          <w:rFonts w:ascii="Times New Roman" w:hAnsi="Times New Roman" w:cs="Times New Roman"/>
          <w:b/>
          <w:bCs/>
          <w:color w:val="00B050"/>
          <w:vertAlign w:val="superscript"/>
        </w:rPr>
        <w:t>2</w:t>
      </w:r>
      <w:r>
        <w:rPr>
          <w:rFonts w:ascii="Times New Roman" w:hAnsi="Times New Roman" w:cs="Times New Roman"/>
          <w:b/>
          <w:bCs/>
          <w:color w:val="00B050"/>
          <w:vertAlign w:val="superscript"/>
        </w:rPr>
        <w:t xml:space="preserve"> </w:t>
      </w:r>
      <w:r>
        <w:rPr>
          <w:rFonts w:ascii="Times New Roman" w:hAnsi="Times New Roman" w:cs="Times New Roman"/>
          <w:b/>
          <w:bCs/>
          <w:color w:val="00B050"/>
        </w:rPr>
        <w:t xml:space="preserve">alusel </w:t>
      </w:r>
      <w:r w:rsidRPr="009E6AB7">
        <w:rPr>
          <w:rFonts w:ascii="Times New Roman" w:hAnsi="Times New Roman" w:cs="Times New Roman"/>
          <w:b/>
          <w:bCs/>
          <w:color w:val="00B050"/>
        </w:rPr>
        <w:t xml:space="preserve">esitatakse lisas (lisatud). </w:t>
      </w:r>
    </w:p>
    <w:p w14:paraId="21F8D78B" w14:textId="77777777" w:rsidR="008C7879" w:rsidRPr="009E6AB7" w:rsidRDefault="008C7879" w:rsidP="008C7879">
      <w:pPr>
        <w:spacing w:after="0" w:line="240" w:lineRule="auto"/>
        <w:rPr>
          <w:rFonts w:ascii="Times New Roman" w:hAnsi="Times New Roman" w:cs="Times New Roman"/>
          <w:b/>
          <w:bCs/>
        </w:rPr>
      </w:pPr>
      <w:r w:rsidRPr="009E6AB7">
        <w:rPr>
          <w:rFonts w:ascii="Times New Roman" w:hAnsi="Times New Roman" w:cs="Times New Roman"/>
          <w:b/>
          <w:bCs/>
        </w:rPr>
        <w:t>§ 2. Seadustest tulenevate määrade ja piirsummade kehtestamine</w:t>
      </w:r>
    </w:p>
    <w:p w14:paraId="6271BA46" w14:textId="77777777" w:rsidR="008C7879" w:rsidRPr="009E6AB7" w:rsidRDefault="008C7879" w:rsidP="008C7879">
      <w:pPr>
        <w:spacing w:after="0" w:line="240" w:lineRule="auto"/>
        <w:rPr>
          <w:rFonts w:ascii="Times New Roman" w:hAnsi="Times New Roman" w:cs="Times New Roman"/>
          <w:b/>
          <w:bCs/>
        </w:rPr>
      </w:pPr>
      <w:r w:rsidRPr="009E6AB7">
        <w:rPr>
          <w:rFonts w:ascii="Times New Roman" w:hAnsi="Times New Roman" w:cs="Times New Roman"/>
          <w:b/>
          <w:bCs/>
        </w:rPr>
        <w:t>§ 3. Kohaliku omavalitsuse üksustele tasandus- ja toetusfondi jaotamise põhimõtted</w:t>
      </w:r>
    </w:p>
    <w:p w14:paraId="4003F3E9" w14:textId="77777777" w:rsidR="008C7879" w:rsidRPr="009E6AB7" w:rsidRDefault="008C7879" w:rsidP="008C7879">
      <w:pPr>
        <w:spacing w:after="0" w:line="240" w:lineRule="auto"/>
        <w:rPr>
          <w:rFonts w:ascii="Times New Roman" w:hAnsi="Times New Roman" w:cs="Times New Roman"/>
          <w:b/>
          <w:bCs/>
        </w:rPr>
      </w:pPr>
      <w:r w:rsidRPr="009E6AB7">
        <w:rPr>
          <w:rFonts w:ascii="Times New Roman" w:hAnsi="Times New Roman" w:cs="Times New Roman"/>
          <w:b/>
          <w:bCs/>
        </w:rPr>
        <w:t>§ 4. Riigieelarve liigendamise täpsusaste</w:t>
      </w:r>
    </w:p>
    <w:p w14:paraId="72B0FB5F" w14:textId="77777777" w:rsidR="008C7879" w:rsidRPr="009E6AB7" w:rsidRDefault="008C7879" w:rsidP="008C7879">
      <w:pPr>
        <w:spacing w:after="0" w:line="240" w:lineRule="auto"/>
        <w:rPr>
          <w:rFonts w:ascii="Times New Roman" w:hAnsi="Times New Roman" w:cs="Times New Roman"/>
          <w:b/>
          <w:bCs/>
        </w:rPr>
      </w:pPr>
      <w:r w:rsidRPr="009E6AB7">
        <w:rPr>
          <w:rFonts w:ascii="Times New Roman" w:hAnsi="Times New Roman" w:cs="Times New Roman"/>
          <w:b/>
          <w:bCs/>
        </w:rPr>
        <w:t>§ 5. Riigieelarve vahendite liigenduse muutmine</w:t>
      </w:r>
    </w:p>
    <w:p w14:paraId="0AA86187" w14:textId="77777777" w:rsidR="008C7879" w:rsidRPr="009E6AB7" w:rsidRDefault="008C7879" w:rsidP="008C7879">
      <w:pPr>
        <w:spacing w:after="0" w:line="240" w:lineRule="auto"/>
        <w:rPr>
          <w:rFonts w:ascii="Times New Roman" w:hAnsi="Times New Roman" w:cs="Times New Roman"/>
          <w:b/>
          <w:bCs/>
        </w:rPr>
      </w:pPr>
      <w:r w:rsidRPr="009E6AB7">
        <w:rPr>
          <w:rFonts w:ascii="Times New Roman" w:hAnsi="Times New Roman" w:cs="Times New Roman"/>
          <w:b/>
          <w:bCs/>
        </w:rPr>
        <w:t>§ 6. Sõltumatute institutsioonide eelarved</w:t>
      </w:r>
    </w:p>
    <w:p w14:paraId="78B22ED0" w14:textId="77777777" w:rsidR="008C7879" w:rsidRPr="009E6AB7" w:rsidRDefault="008C7879" w:rsidP="008C7879">
      <w:pPr>
        <w:spacing w:after="0" w:line="240" w:lineRule="auto"/>
        <w:rPr>
          <w:rFonts w:ascii="Times New Roman" w:hAnsi="Times New Roman" w:cs="Times New Roman"/>
          <w:b/>
          <w:bCs/>
        </w:rPr>
      </w:pPr>
      <w:r w:rsidRPr="009E6AB7">
        <w:rPr>
          <w:rFonts w:ascii="Times New Roman" w:hAnsi="Times New Roman" w:cs="Times New Roman"/>
          <w:b/>
          <w:bCs/>
        </w:rPr>
        <w:t>§ 7. Kaitsekulu</w:t>
      </w:r>
    </w:p>
    <w:p w14:paraId="66BAD94C" w14:textId="77777777" w:rsidR="008C7879" w:rsidRPr="009E6AB7" w:rsidRDefault="008C7879" w:rsidP="008C7879">
      <w:pPr>
        <w:spacing w:after="0" w:line="240" w:lineRule="auto"/>
        <w:rPr>
          <w:rFonts w:ascii="Times New Roman" w:hAnsi="Times New Roman" w:cs="Times New Roman"/>
          <w:b/>
          <w:bCs/>
        </w:rPr>
      </w:pPr>
      <w:r w:rsidRPr="009E6AB7">
        <w:rPr>
          <w:rFonts w:ascii="Times New Roman" w:hAnsi="Times New Roman" w:cs="Times New Roman"/>
          <w:b/>
          <w:bCs/>
        </w:rPr>
        <w:t>§ 8. Tervisekassa eelarvepositsioon</w:t>
      </w:r>
    </w:p>
    <w:p w14:paraId="292F1CA4" w14:textId="77777777" w:rsidR="008C7879" w:rsidRPr="009E6AB7" w:rsidRDefault="008C7879" w:rsidP="008C7879">
      <w:pPr>
        <w:spacing w:after="0" w:line="240" w:lineRule="auto"/>
        <w:rPr>
          <w:rFonts w:ascii="Times New Roman" w:hAnsi="Times New Roman" w:cs="Times New Roman"/>
          <w:b/>
          <w:bCs/>
        </w:rPr>
      </w:pPr>
      <w:r w:rsidRPr="009E6AB7">
        <w:rPr>
          <w:rFonts w:ascii="Times New Roman" w:hAnsi="Times New Roman" w:cs="Times New Roman"/>
          <w:b/>
          <w:bCs/>
        </w:rPr>
        <w:t>§ 9. Eelarveaasta jooksul riigiteede üleandmisel kohalike omavalitsuste finantseerimine</w:t>
      </w:r>
    </w:p>
    <w:p w14:paraId="0F6A85DD" w14:textId="77777777" w:rsidR="008C7879" w:rsidRPr="009E6AB7" w:rsidRDefault="008C7879" w:rsidP="008C7879">
      <w:pPr>
        <w:spacing w:after="0" w:line="240" w:lineRule="auto"/>
        <w:rPr>
          <w:rFonts w:ascii="Times New Roman" w:hAnsi="Times New Roman" w:cs="Times New Roman"/>
          <w:b/>
          <w:bCs/>
        </w:rPr>
      </w:pPr>
      <w:r w:rsidRPr="009E6AB7">
        <w:rPr>
          <w:rFonts w:ascii="Times New Roman" w:hAnsi="Times New Roman" w:cs="Times New Roman"/>
          <w:b/>
          <w:bCs/>
        </w:rPr>
        <w:t>§ 10. Tulude laekumise korralduse erisus</w:t>
      </w:r>
    </w:p>
    <w:p w14:paraId="049E314D" w14:textId="77777777" w:rsidR="008C7879" w:rsidRDefault="008C7879" w:rsidP="008C7879">
      <w:pPr>
        <w:spacing w:after="0" w:line="240" w:lineRule="auto"/>
        <w:rPr>
          <w:rFonts w:ascii="Times New Roman" w:hAnsi="Times New Roman" w:cs="Times New Roman"/>
          <w:b/>
          <w:bCs/>
          <w:color w:val="00B050"/>
          <w:lang w:val="et"/>
        </w:rPr>
      </w:pPr>
      <w:commentRangeStart w:id="7"/>
      <w:r w:rsidRPr="009E6AB7">
        <w:rPr>
          <w:rFonts w:ascii="Times New Roman" w:hAnsi="Times New Roman" w:cs="Times New Roman"/>
          <w:b/>
          <w:bCs/>
          <w:color w:val="00B050"/>
        </w:rPr>
        <w:t>Lisa</w:t>
      </w:r>
      <w:commentRangeEnd w:id="7"/>
      <w:r w:rsidR="007B5509">
        <w:rPr>
          <w:rStyle w:val="Kommentaariviide"/>
        </w:rPr>
        <w:commentReference w:id="7"/>
      </w:r>
      <w:r w:rsidRPr="009E6AB7">
        <w:rPr>
          <w:rFonts w:ascii="Times New Roman" w:hAnsi="Times New Roman" w:cs="Times New Roman"/>
          <w:b/>
          <w:bCs/>
          <w:color w:val="00B050"/>
        </w:rPr>
        <w:t>.</w:t>
      </w:r>
      <w:r w:rsidRPr="009E6AB7">
        <w:rPr>
          <w:rFonts w:ascii="Times New Roman" w:hAnsi="Times New Roman" w:cs="Times New Roman"/>
          <w:b/>
          <w:bCs/>
          <w:color w:val="00B050"/>
          <w:lang w:val="et"/>
        </w:rPr>
        <w:t xml:space="preserve"> </w:t>
      </w:r>
      <w:bookmarkStart w:id="8" w:name="_Hlk176355990"/>
      <w:r>
        <w:rPr>
          <w:rFonts w:ascii="Times New Roman" w:hAnsi="Times New Roman" w:cs="Times New Roman"/>
          <w:b/>
          <w:bCs/>
          <w:color w:val="00B050"/>
          <w:lang w:val="et"/>
        </w:rPr>
        <w:t>Riigieelarve k</w:t>
      </w:r>
      <w:r w:rsidRPr="009E6AB7">
        <w:rPr>
          <w:rFonts w:ascii="Times New Roman" w:hAnsi="Times New Roman" w:cs="Times New Roman"/>
          <w:b/>
          <w:bCs/>
          <w:color w:val="00B050"/>
          <w:lang w:val="et"/>
        </w:rPr>
        <w:t xml:space="preserve">ulude </w:t>
      </w:r>
      <w:r>
        <w:rPr>
          <w:rFonts w:ascii="Times New Roman" w:hAnsi="Times New Roman" w:cs="Times New Roman"/>
          <w:b/>
          <w:bCs/>
          <w:color w:val="00B050"/>
          <w:lang w:val="et"/>
        </w:rPr>
        <w:t>täiendav liigendus riigieelarve seaduse § 26 lõigete 5</w:t>
      </w:r>
      <w:r>
        <w:rPr>
          <w:rFonts w:ascii="Times New Roman" w:hAnsi="Times New Roman" w:cs="Times New Roman"/>
          <w:b/>
          <w:bCs/>
          <w:color w:val="00B050"/>
          <w:vertAlign w:val="superscript"/>
          <w:lang w:val="et"/>
        </w:rPr>
        <w:t xml:space="preserve">1 </w:t>
      </w:r>
      <w:r>
        <w:rPr>
          <w:rFonts w:ascii="Times New Roman" w:hAnsi="Times New Roman" w:cs="Times New Roman"/>
          <w:b/>
          <w:bCs/>
          <w:color w:val="00B050"/>
          <w:lang w:val="et"/>
        </w:rPr>
        <w:t>ja 5</w:t>
      </w:r>
      <w:r>
        <w:rPr>
          <w:rFonts w:ascii="Times New Roman" w:hAnsi="Times New Roman" w:cs="Times New Roman"/>
          <w:b/>
          <w:bCs/>
          <w:color w:val="00B050"/>
          <w:vertAlign w:val="superscript"/>
          <w:lang w:val="et"/>
        </w:rPr>
        <w:t xml:space="preserve">2 </w:t>
      </w:r>
      <w:r>
        <w:rPr>
          <w:rFonts w:ascii="Times New Roman" w:hAnsi="Times New Roman" w:cs="Times New Roman"/>
          <w:b/>
          <w:bCs/>
          <w:color w:val="00B050"/>
          <w:lang w:val="et"/>
        </w:rPr>
        <w:t>alusel</w:t>
      </w:r>
      <w:r w:rsidRPr="009E6AB7">
        <w:rPr>
          <w:rFonts w:ascii="Times New Roman" w:hAnsi="Times New Roman" w:cs="Times New Roman"/>
          <w:b/>
          <w:bCs/>
          <w:color w:val="00B050"/>
          <w:lang w:val="et"/>
        </w:rPr>
        <w:t xml:space="preserve"> </w:t>
      </w:r>
    </w:p>
    <w:bookmarkEnd w:id="8"/>
    <w:p w14:paraId="43D60B6C" w14:textId="77777777" w:rsidR="008C7879" w:rsidRPr="004B6DA1" w:rsidRDefault="008C7879" w:rsidP="008C7879">
      <w:pPr>
        <w:spacing w:after="0" w:line="240" w:lineRule="auto"/>
        <w:rPr>
          <w:rFonts w:ascii="Times New Roman" w:hAnsi="Times New Roman" w:cs="Times New Roman"/>
          <w:color w:val="00B050"/>
          <w:sz w:val="24"/>
          <w:szCs w:val="24"/>
          <w:lang w:val="et"/>
        </w:rPr>
      </w:pPr>
      <w:r>
        <w:rPr>
          <w:noProof/>
        </w:rPr>
        <w:drawing>
          <wp:inline distT="0" distB="0" distL="0" distR="0" wp14:anchorId="7C2B0A1E" wp14:editId="1A301903">
            <wp:extent cx="5760720" cy="1880870"/>
            <wp:effectExtent l="0" t="0" r="0" b="5080"/>
            <wp:docPr id="529651499" name="Pilt 1" descr="Pilt, millel on kujutatud tekst, kuvatõmmis, Font,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651499" name="Pilt 1" descr="Pilt, millel on kujutatud tekst, kuvatõmmis, Font, järjekord&#10;&#10;Kirjeldus on genereeritud automaatselt"/>
                    <pic:cNvPicPr/>
                  </pic:nvPicPr>
                  <pic:blipFill>
                    <a:blip r:embed="rId20"/>
                    <a:stretch>
                      <a:fillRect/>
                    </a:stretch>
                  </pic:blipFill>
                  <pic:spPr>
                    <a:xfrm>
                      <a:off x="0" y="0"/>
                      <a:ext cx="5760720" cy="1880870"/>
                    </a:xfrm>
                    <a:prstGeom prst="rect">
                      <a:avLst/>
                    </a:prstGeom>
                  </pic:spPr>
                </pic:pic>
              </a:graphicData>
            </a:graphic>
          </wp:inline>
        </w:drawing>
      </w:r>
    </w:p>
    <w:p w14:paraId="05810DC6" w14:textId="77777777" w:rsidR="008C7879" w:rsidRPr="00AC11F2" w:rsidRDefault="008C7879" w:rsidP="008C7879">
      <w:pPr>
        <w:spacing w:after="0" w:line="240" w:lineRule="auto"/>
        <w:rPr>
          <w:color w:val="00B050"/>
          <w:lang w:val="et"/>
        </w:rPr>
      </w:pPr>
      <w:r>
        <w:rPr>
          <w:noProof/>
        </w:rPr>
        <w:drawing>
          <wp:inline distT="0" distB="0" distL="0" distR="0" wp14:anchorId="423C4229" wp14:editId="1CC2EFF8">
            <wp:extent cx="5760720" cy="2944495"/>
            <wp:effectExtent l="0" t="0" r="0" b="8255"/>
            <wp:docPr id="35974094" name="Pilt 1" descr="Pilt, millel on kujutatud tekst, kuvatõmmis, number,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74094" name="Pilt 1" descr="Pilt, millel on kujutatud tekst, kuvatõmmis, number, järjekord&#10;&#10;Kirjeldus on genereeritud automaatselt"/>
                    <pic:cNvPicPr/>
                  </pic:nvPicPr>
                  <pic:blipFill>
                    <a:blip r:embed="rId21"/>
                    <a:stretch>
                      <a:fillRect/>
                    </a:stretch>
                  </pic:blipFill>
                  <pic:spPr>
                    <a:xfrm>
                      <a:off x="0" y="0"/>
                      <a:ext cx="5760720" cy="2944495"/>
                    </a:xfrm>
                    <a:prstGeom prst="rect">
                      <a:avLst/>
                    </a:prstGeom>
                  </pic:spPr>
                </pic:pic>
              </a:graphicData>
            </a:graphic>
          </wp:inline>
        </w:drawing>
      </w:r>
    </w:p>
    <w:p w14:paraId="4642620F" w14:textId="77777777" w:rsidR="008C7879" w:rsidRDefault="008C7879" w:rsidP="005F4B84">
      <w:pPr>
        <w:spacing w:after="0" w:line="240" w:lineRule="auto"/>
        <w:jc w:val="both"/>
        <w:rPr>
          <w:rFonts w:ascii="Times New Roman" w:eastAsia="Calibri" w:hAnsi="Times New Roman" w:cs="Times New Roman"/>
          <w:kern w:val="0"/>
          <w:sz w:val="24"/>
          <w:szCs w:val="24"/>
          <w14:ligatures w14:val="none"/>
        </w:rPr>
      </w:pPr>
    </w:p>
    <w:p w14:paraId="131C34B3" w14:textId="77777777" w:rsidR="008C7879" w:rsidRDefault="008C7879" w:rsidP="005F4B84">
      <w:pPr>
        <w:spacing w:after="0" w:line="240" w:lineRule="auto"/>
        <w:jc w:val="both"/>
        <w:rPr>
          <w:rFonts w:ascii="Times New Roman" w:eastAsia="Calibri" w:hAnsi="Times New Roman" w:cs="Times New Roman"/>
          <w:kern w:val="0"/>
          <w:sz w:val="24"/>
          <w:szCs w:val="24"/>
          <w14:ligatures w14:val="none"/>
        </w:rPr>
      </w:pPr>
    </w:p>
    <w:p w14:paraId="791BE3AD" w14:textId="77777777" w:rsidR="008C7879" w:rsidRDefault="008C7879" w:rsidP="005F4B84">
      <w:pPr>
        <w:spacing w:after="0" w:line="240" w:lineRule="auto"/>
        <w:jc w:val="both"/>
        <w:rPr>
          <w:rFonts w:ascii="Times New Roman" w:eastAsia="Calibri" w:hAnsi="Times New Roman" w:cs="Times New Roman"/>
          <w:kern w:val="0"/>
          <w:sz w:val="24"/>
          <w:szCs w:val="24"/>
          <w14:ligatures w14:val="none"/>
        </w:rPr>
      </w:pPr>
    </w:p>
    <w:p w14:paraId="126AC052" w14:textId="702CA863" w:rsidR="005F4B84" w:rsidRDefault="005F4B84" w:rsidP="005F4B84">
      <w:pPr>
        <w:spacing w:after="0" w:line="240" w:lineRule="auto"/>
        <w:jc w:val="both"/>
        <w:rPr>
          <w:rFonts w:ascii="Times New Roman" w:hAnsi="Times New Roman" w:cs="Times New Roman"/>
          <w:sz w:val="24"/>
          <w:szCs w:val="24"/>
          <w:lang w:val="et"/>
        </w:rPr>
      </w:pPr>
      <w:r w:rsidRPr="005F4B84">
        <w:rPr>
          <w:rFonts w:ascii="Times New Roman" w:hAnsi="Times New Roman"/>
          <w:b/>
          <w:sz w:val="24"/>
          <w:lang w:val="et"/>
        </w:rPr>
        <w:t>RES</w:t>
      </w:r>
      <w:r w:rsidRPr="005F4B84">
        <w:rPr>
          <w:rFonts w:ascii="Times New Roman" w:hAnsi="Times New Roman" w:cs="Times New Roman"/>
          <w:b/>
          <w:sz w:val="24"/>
          <w:szCs w:val="24"/>
          <w:lang w:val="et"/>
        </w:rPr>
        <w:t xml:space="preserve"> § 26 lõike 8 täiendamine</w:t>
      </w:r>
      <w:r w:rsidR="00D32569">
        <w:rPr>
          <w:rFonts w:ascii="Times New Roman" w:hAnsi="Times New Roman" w:cs="Times New Roman"/>
          <w:b/>
          <w:sz w:val="24"/>
          <w:szCs w:val="24"/>
          <w:lang w:val="et"/>
        </w:rPr>
        <w:t xml:space="preserve">. </w:t>
      </w:r>
      <w:r>
        <w:rPr>
          <w:rFonts w:ascii="Times New Roman" w:hAnsi="Times New Roman" w:cs="Times New Roman"/>
          <w:sz w:val="24"/>
          <w:szCs w:val="24"/>
          <w:lang w:val="et"/>
        </w:rPr>
        <w:t xml:space="preserve">Riigisaladusega kaetud kulude liigenduse erisus </w:t>
      </w:r>
      <w:commentRangeStart w:id="9"/>
      <w:r>
        <w:rPr>
          <w:rFonts w:ascii="Times New Roman" w:hAnsi="Times New Roman" w:cs="Times New Roman"/>
          <w:sz w:val="24"/>
          <w:szCs w:val="24"/>
          <w:lang w:val="et"/>
        </w:rPr>
        <w:t>kehtib</w:t>
      </w:r>
      <w:commentRangeEnd w:id="9"/>
      <w:r w:rsidR="00BA6B2B">
        <w:rPr>
          <w:rStyle w:val="Kommentaariviide"/>
        </w:rPr>
        <w:commentReference w:id="9"/>
      </w:r>
      <w:r>
        <w:rPr>
          <w:rFonts w:ascii="Times New Roman" w:hAnsi="Times New Roman" w:cs="Times New Roman"/>
          <w:sz w:val="24"/>
          <w:szCs w:val="24"/>
          <w:lang w:val="et"/>
        </w:rPr>
        <w:t xml:space="preserve"> ka §</w:t>
      </w:r>
      <w:r w:rsidRPr="00F22C17">
        <w:rPr>
          <w:rFonts w:ascii="Times New Roman" w:hAnsi="Times New Roman" w:cs="Times New Roman"/>
          <w:sz w:val="24"/>
          <w:szCs w:val="24"/>
          <w:lang w:val="et"/>
        </w:rPr>
        <w:t xml:space="preserve"> 26 lisatu</w:t>
      </w:r>
      <w:r>
        <w:rPr>
          <w:rFonts w:ascii="Times New Roman" w:hAnsi="Times New Roman" w:cs="Times New Roman"/>
          <w:sz w:val="24"/>
          <w:szCs w:val="24"/>
          <w:lang w:val="et"/>
        </w:rPr>
        <w:t>d</w:t>
      </w:r>
      <w:r w:rsidRPr="00F22C17">
        <w:rPr>
          <w:rFonts w:ascii="Times New Roman" w:hAnsi="Times New Roman" w:cs="Times New Roman"/>
          <w:sz w:val="24"/>
          <w:szCs w:val="24"/>
          <w:lang w:val="et"/>
        </w:rPr>
        <w:t xml:space="preserve"> lõi</w:t>
      </w:r>
      <w:r>
        <w:rPr>
          <w:rFonts w:ascii="Times New Roman" w:hAnsi="Times New Roman" w:cs="Times New Roman"/>
          <w:sz w:val="24"/>
          <w:szCs w:val="24"/>
          <w:lang w:val="et"/>
        </w:rPr>
        <w:t>getele</w:t>
      </w:r>
      <w:r w:rsidRPr="00F22C17">
        <w:rPr>
          <w:rFonts w:ascii="Times New Roman" w:hAnsi="Times New Roman" w:cs="Times New Roman"/>
          <w:sz w:val="24"/>
          <w:szCs w:val="24"/>
          <w:lang w:val="et"/>
        </w:rPr>
        <w:t xml:space="preserve"> 5</w:t>
      </w:r>
      <w:r w:rsidRPr="00F22C17">
        <w:rPr>
          <w:rFonts w:ascii="Times New Roman" w:hAnsi="Times New Roman" w:cs="Times New Roman"/>
          <w:sz w:val="24"/>
          <w:szCs w:val="24"/>
          <w:vertAlign w:val="superscript"/>
          <w:lang w:val="et"/>
        </w:rPr>
        <w:t>1</w:t>
      </w:r>
      <w:r>
        <w:rPr>
          <w:rFonts w:ascii="Times New Roman" w:hAnsi="Times New Roman" w:cs="Times New Roman"/>
          <w:sz w:val="24"/>
          <w:szCs w:val="24"/>
          <w:vertAlign w:val="superscript"/>
          <w:lang w:val="et"/>
        </w:rPr>
        <w:t xml:space="preserve"> </w:t>
      </w:r>
      <w:r>
        <w:rPr>
          <w:rFonts w:ascii="Times New Roman" w:hAnsi="Times New Roman" w:cs="Times New Roman"/>
          <w:sz w:val="24"/>
          <w:szCs w:val="24"/>
          <w:lang w:val="et"/>
        </w:rPr>
        <w:t xml:space="preserve">ja 5 </w:t>
      </w:r>
      <w:r>
        <w:rPr>
          <w:rFonts w:ascii="Times New Roman" w:hAnsi="Times New Roman" w:cs="Times New Roman"/>
          <w:sz w:val="24"/>
          <w:szCs w:val="24"/>
          <w:vertAlign w:val="superscript"/>
          <w:lang w:val="et"/>
        </w:rPr>
        <w:t>2</w:t>
      </w:r>
      <w:r>
        <w:rPr>
          <w:rFonts w:ascii="Times New Roman" w:hAnsi="Times New Roman" w:cs="Times New Roman"/>
          <w:sz w:val="24"/>
          <w:szCs w:val="24"/>
          <w:lang w:val="et"/>
        </w:rPr>
        <w:t>.</w:t>
      </w:r>
    </w:p>
    <w:p w14:paraId="52372079" w14:textId="77777777" w:rsidR="005F4B84" w:rsidRDefault="005F4B84" w:rsidP="005F4B84">
      <w:pPr>
        <w:spacing w:after="0" w:line="240" w:lineRule="auto"/>
        <w:jc w:val="both"/>
        <w:rPr>
          <w:rFonts w:ascii="Times New Roman" w:hAnsi="Times New Roman" w:cs="Times New Roman"/>
          <w:sz w:val="24"/>
          <w:szCs w:val="24"/>
          <w:lang w:val="et"/>
        </w:rPr>
      </w:pPr>
    </w:p>
    <w:p w14:paraId="6CEAD5B0" w14:textId="4E626C35" w:rsidR="005F4B84" w:rsidRDefault="005F4B84" w:rsidP="005F4B84">
      <w:pPr>
        <w:spacing w:after="0" w:line="240" w:lineRule="auto"/>
        <w:jc w:val="both"/>
        <w:rPr>
          <w:rFonts w:ascii="Times New Roman" w:hAnsi="Times New Roman" w:cs="Times New Roman"/>
          <w:sz w:val="24"/>
          <w:szCs w:val="24"/>
          <w:lang w:val="et"/>
        </w:rPr>
      </w:pPr>
      <w:r>
        <w:rPr>
          <w:rFonts w:ascii="Times New Roman" w:hAnsi="Times New Roman" w:cs="Times New Roman"/>
          <w:b/>
          <w:bCs/>
          <w:sz w:val="24"/>
          <w:szCs w:val="24"/>
          <w:lang w:val="et"/>
        </w:rPr>
        <w:t>RES §</w:t>
      </w:r>
      <w:r w:rsidR="00D32569">
        <w:rPr>
          <w:rFonts w:ascii="Times New Roman" w:hAnsi="Times New Roman" w:cs="Times New Roman"/>
          <w:b/>
          <w:bCs/>
          <w:sz w:val="24"/>
          <w:szCs w:val="24"/>
          <w:lang w:val="et"/>
        </w:rPr>
        <w:t xml:space="preserve"> </w:t>
      </w:r>
      <w:r>
        <w:rPr>
          <w:rFonts w:ascii="Times New Roman" w:hAnsi="Times New Roman" w:cs="Times New Roman"/>
          <w:b/>
          <w:bCs/>
          <w:sz w:val="24"/>
          <w:szCs w:val="24"/>
          <w:lang w:val="et"/>
        </w:rPr>
        <w:t xml:space="preserve">56 </w:t>
      </w:r>
      <w:r w:rsidRPr="00A4749D">
        <w:rPr>
          <w:rFonts w:ascii="Times New Roman" w:hAnsi="Times New Roman" w:cs="Times New Roman"/>
          <w:b/>
          <w:bCs/>
          <w:sz w:val="24"/>
          <w:szCs w:val="24"/>
          <w:lang w:val="et"/>
        </w:rPr>
        <w:t>täiendamine lõigetega 2</w:t>
      </w:r>
      <w:r w:rsidRPr="00A4749D">
        <w:rPr>
          <w:rFonts w:ascii="Times New Roman" w:hAnsi="Times New Roman" w:cs="Times New Roman"/>
          <w:b/>
          <w:bCs/>
          <w:sz w:val="24"/>
          <w:szCs w:val="24"/>
          <w:vertAlign w:val="superscript"/>
          <w:lang w:val="et"/>
        </w:rPr>
        <w:t>2</w:t>
      </w:r>
      <w:r w:rsidRPr="00A4749D">
        <w:rPr>
          <w:rStyle w:val="cf11"/>
          <w:rFonts w:ascii="Times New Roman" w:hAnsi="Times New Roman" w:cs="Times New Roman"/>
          <w:b/>
          <w:bCs/>
          <w:sz w:val="24"/>
          <w:szCs w:val="24"/>
        </w:rPr>
        <w:t xml:space="preserve"> </w:t>
      </w:r>
      <w:r w:rsidRPr="00A4749D">
        <w:rPr>
          <w:rStyle w:val="cf01"/>
          <w:rFonts w:ascii="Times New Roman" w:hAnsi="Times New Roman" w:cs="Times New Roman"/>
          <w:b/>
          <w:bCs/>
          <w:sz w:val="24"/>
          <w:szCs w:val="24"/>
        </w:rPr>
        <w:t>ja 2</w:t>
      </w:r>
      <w:del w:id="10" w:author="Markus Ühtigi" w:date="2024-09-18T13:51:00Z">
        <w:r w:rsidRPr="00A4749D" w:rsidDel="00E04243">
          <w:rPr>
            <w:rStyle w:val="cf01"/>
            <w:rFonts w:ascii="Times New Roman" w:hAnsi="Times New Roman" w:cs="Times New Roman"/>
            <w:b/>
            <w:bCs/>
            <w:sz w:val="24"/>
            <w:szCs w:val="24"/>
          </w:rPr>
          <w:delText xml:space="preserve"> </w:delText>
        </w:r>
      </w:del>
      <w:r w:rsidRPr="00A4749D">
        <w:rPr>
          <w:rStyle w:val="cf01"/>
          <w:rFonts w:ascii="Times New Roman" w:hAnsi="Times New Roman" w:cs="Times New Roman"/>
          <w:b/>
          <w:bCs/>
          <w:sz w:val="24"/>
          <w:szCs w:val="24"/>
          <w:vertAlign w:val="superscript"/>
        </w:rPr>
        <w:t>3</w:t>
      </w:r>
      <w:r w:rsidRPr="00A4749D">
        <w:rPr>
          <w:rStyle w:val="cf01"/>
          <w:rFonts w:ascii="Times New Roman" w:hAnsi="Times New Roman" w:cs="Times New Roman"/>
          <w:b/>
          <w:bCs/>
          <w:sz w:val="24"/>
          <w:szCs w:val="24"/>
        </w:rPr>
        <w:t>.</w:t>
      </w:r>
      <w:r>
        <w:rPr>
          <w:rStyle w:val="cf01"/>
          <w:rFonts w:ascii="Times New Roman" w:hAnsi="Times New Roman" w:cs="Times New Roman"/>
          <w:sz w:val="24"/>
          <w:szCs w:val="24"/>
        </w:rPr>
        <w:t xml:space="preserve"> Paragrahvi 56 täiendatakse nii, et jääks kehtima </w:t>
      </w:r>
      <w:r w:rsidRPr="002F3ECE">
        <w:rPr>
          <w:rFonts w:ascii="Times New Roman" w:hAnsi="Times New Roman" w:cs="Times New Roman"/>
          <w:sz w:val="24"/>
          <w:szCs w:val="24"/>
        </w:rPr>
        <w:t>praegune</w:t>
      </w:r>
      <w:r>
        <w:rPr>
          <w:rFonts w:ascii="Times New Roman" w:hAnsi="Times New Roman" w:cs="Times New Roman"/>
          <w:sz w:val="24"/>
          <w:szCs w:val="24"/>
        </w:rPr>
        <w:t xml:space="preserve"> riigieelarve kasutamise</w:t>
      </w:r>
      <w:r w:rsidRPr="002F3ECE">
        <w:rPr>
          <w:rFonts w:ascii="Times New Roman" w:hAnsi="Times New Roman" w:cs="Times New Roman"/>
          <w:sz w:val="24"/>
          <w:szCs w:val="24"/>
        </w:rPr>
        <w:t xml:space="preserve"> paindlikkus</w:t>
      </w:r>
      <w:r>
        <w:rPr>
          <w:rFonts w:ascii="Times New Roman" w:hAnsi="Times New Roman" w:cs="Times New Roman"/>
          <w:sz w:val="24"/>
          <w:szCs w:val="24"/>
        </w:rPr>
        <w:t xml:space="preserve">. </w:t>
      </w:r>
      <w:r w:rsidRPr="00851E7A">
        <w:rPr>
          <w:rFonts w:ascii="Times New Roman" w:hAnsi="Times New Roman" w:cs="Times New Roman"/>
          <w:sz w:val="24"/>
          <w:szCs w:val="24"/>
        </w:rPr>
        <w:t>Ministril on õigus muuta</w:t>
      </w:r>
      <w:r>
        <w:rPr>
          <w:rFonts w:ascii="Times New Roman" w:hAnsi="Times New Roman" w:cs="Times New Roman"/>
          <w:sz w:val="24"/>
          <w:szCs w:val="24"/>
        </w:rPr>
        <w:t xml:space="preserve"> riigieelarvega kindlaks määratud programmi tegevuse pi</w:t>
      </w:r>
      <w:r w:rsidRPr="00851E7A">
        <w:rPr>
          <w:rFonts w:ascii="Times New Roman" w:hAnsi="Times New Roman" w:cs="Times New Roman"/>
          <w:sz w:val="24"/>
          <w:szCs w:val="24"/>
        </w:rPr>
        <w:t>irmääraga vahendite</w:t>
      </w:r>
      <w:r>
        <w:rPr>
          <w:rFonts w:ascii="Times New Roman" w:hAnsi="Times New Roman" w:cs="Times New Roman"/>
          <w:sz w:val="24"/>
          <w:szCs w:val="24"/>
        </w:rPr>
        <w:t xml:space="preserve"> täiendavat liigendust selle kogumahtu muutmata. P</w:t>
      </w:r>
      <w:r w:rsidRPr="002F3ECE">
        <w:rPr>
          <w:rFonts w:ascii="Times New Roman" w:hAnsi="Times New Roman" w:cs="Times New Roman"/>
          <w:sz w:val="24"/>
          <w:szCs w:val="24"/>
        </w:rPr>
        <w:t>õhiseaduslik</w:t>
      </w:r>
      <w:r>
        <w:rPr>
          <w:rFonts w:ascii="Times New Roman" w:hAnsi="Times New Roman" w:cs="Times New Roman"/>
          <w:sz w:val="24"/>
          <w:szCs w:val="24"/>
        </w:rPr>
        <w:t xml:space="preserve">ul </w:t>
      </w:r>
      <w:r w:rsidRPr="002F3ECE">
        <w:rPr>
          <w:rFonts w:ascii="Times New Roman" w:hAnsi="Times New Roman" w:cs="Times New Roman"/>
          <w:sz w:val="24"/>
          <w:szCs w:val="24"/>
        </w:rPr>
        <w:t>institutsioon</w:t>
      </w:r>
      <w:r>
        <w:rPr>
          <w:rFonts w:ascii="Times New Roman" w:hAnsi="Times New Roman" w:cs="Times New Roman"/>
          <w:sz w:val="24"/>
          <w:szCs w:val="24"/>
        </w:rPr>
        <w:t xml:space="preserve">il on õigus muuta riigieelarvega kindlaks määratud </w:t>
      </w:r>
      <w:r w:rsidRPr="002F3ECE">
        <w:rPr>
          <w:rFonts w:ascii="Times New Roman" w:hAnsi="Times New Roman" w:cs="Times New Roman"/>
          <w:sz w:val="24"/>
          <w:szCs w:val="24"/>
        </w:rPr>
        <w:t>piirmääraga kulu</w:t>
      </w:r>
      <w:r>
        <w:rPr>
          <w:rFonts w:ascii="Times New Roman" w:hAnsi="Times New Roman" w:cs="Times New Roman"/>
          <w:sz w:val="24"/>
          <w:szCs w:val="24"/>
        </w:rPr>
        <w:t>de täiendavat liigendust nende</w:t>
      </w:r>
      <w:r w:rsidRPr="002F3ECE">
        <w:rPr>
          <w:rFonts w:ascii="Times New Roman" w:hAnsi="Times New Roman" w:cs="Times New Roman"/>
          <w:sz w:val="24"/>
          <w:szCs w:val="24"/>
        </w:rPr>
        <w:t xml:space="preserve"> kogumahtu ületa</w:t>
      </w:r>
      <w:r>
        <w:rPr>
          <w:rFonts w:ascii="Times New Roman" w:hAnsi="Times New Roman" w:cs="Times New Roman"/>
          <w:sz w:val="24"/>
          <w:szCs w:val="24"/>
        </w:rPr>
        <w:t>mata.</w:t>
      </w:r>
      <w:r>
        <w:rPr>
          <w:rFonts w:ascii="Times New Roman" w:hAnsi="Times New Roman" w:cs="Times New Roman"/>
          <w:sz w:val="24"/>
          <w:szCs w:val="24"/>
          <w:lang w:val="et"/>
        </w:rPr>
        <w:t xml:space="preserve"> </w:t>
      </w:r>
    </w:p>
    <w:p w14:paraId="5A7C95A9" w14:textId="77777777" w:rsidR="00D32569" w:rsidRDefault="00D32569" w:rsidP="005F4B84">
      <w:pPr>
        <w:spacing w:after="0" w:line="240" w:lineRule="auto"/>
        <w:jc w:val="both"/>
        <w:rPr>
          <w:rFonts w:ascii="Times New Roman" w:hAnsi="Times New Roman" w:cs="Times New Roman"/>
          <w:sz w:val="24"/>
          <w:szCs w:val="24"/>
          <w:lang w:val="et"/>
        </w:rPr>
      </w:pPr>
    </w:p>
    <w:p w14:paraId="0814B83A" w14:textId="1DC301E0" w:rsidR="005F4B84" w:rsidRPr="0051462E" w:rsidRDefault="005F4B84" w:rsidP="005F4B84">
      <w:pPr>
        <w:spacing w:after="0" w:line="240" w:lineRule="auto"/>
        <w:jc w:val="both"/>
        <w:rPr>
          <w:rFonts w:ascii="Times New Roman" w:hAnsi="Times New Roman" w:cs="Times New Roman"/>
          <w:sz w:val="24"/>
          <w:szCs w:val="24"/>
          <w:lang w:val="et"/>
        </w:rPr>
      </w:pPr>
      <w:r>
        <w:rPr>
          <w:rFonts w:ascii="Times New Roman" w:hAnsi="Times New Roman" w:cs="Times New Roman"/>
          <w:sz w:val="24"/>
          <w:szCs w:val="24"/>
          <w:lang w:val="et"/>
        </w:rPr>
        <w:t>R</w:t>
      </w:r>
      <w:r w:rsidRPr="0051462E">
        <w:rPr>
          <w:rFonts w:ascii="Times New Roman" w:hAnsi="Times New Roman" w:cs="Times New Roman"/>
          <w:sz w:val="24"/>
          <w:szCs w:val="24"/>
          <w:lang w:val="et"/>
        </w:rPr>
        <w:t>iigieelarve kasutamisel</w:t>
      </w:r>
      <w:r>
        <w:rPr>
          <w:rFonts w:ascii="Times New Roman" w:hAnsi="Times New Roman" w:cs="Times New Roman"/>
          <w:sz w:val="24"/>
          <w:szCs w:val="24"/>
          <w:lang w:val="et"/>
        </w:rPr>
        <w:t xml:space="preserve"> </w:t>
      </w:r>
      <w:r w:rsidRPr="0051462E">
        <w:rPr>
          <w:rFonts w:ascii="Times New Roman" w:hAnsi="Times New Roman" w:cs="Times New Roman"/>
          <w:sz w:val="24"/>
          <w:szCs w:val="24"/>
          <w:lang w:val="et"/>
        </w:rPr>
        <w:t>järgi</w:t>
      </w:r>
      <w:r>
        <w:rPr>
          <w:rFonts w:ascii="Times New Roman" w:hAnsi="Times New Roman" w:cs="Times New Roman"/>
          <w:sz w:val="24"/>
          <w:szCs w:val="24"/>
          <w:lang w:val="et"/>
        </w:rPr>
        <w:t>takse</w:t>
      </w:r>
      <w:r w:rsidRPr="0051462E">
        <w:rPr>
          <w:rFonts w:ascii="Times New Roman" w:hAnsi="Times New Roman" w:cs="Times New Roman"/>
          <w:sz w:val="24"/>
          <w:szCs w:val="24"/>
          <w:lang w:val="et"/>
        </w:rPr>
        <w:t xml:space="preserve"> seniseid põhimõtteid</w:t>
      </w:r>
      <w:r>
        <w:rPr>
          <w:rFonts w:ascii="Times New Roman" w:hAnsi="Times New Roman" w:cs="Times New Roman"/>
          <w:sz w:val="24"/>
          <w:szCs w:val="24"/>
          <w:lang w:val="et"/>
        </w:rPr>
        <w:t>:</w:t>
      </w:r>
      <w:r w:rsidRPr="0051462E">
        <w:rPr>
          <w:rFonts w:ascii="Times New Roman" w:hAnsi="Times New Roman" w:cs="Times New Roman"/>
          <w:sz w:val="24"/>
          <w:szCs w:val="24"/>
          <w:lang w:val="et"/>
        </w:rPr>
        <w:t xml:space="preserve"> </w:t>
      </w:r>
    </w:p>
    <w:p w14:paraId="1DEC4324" w14:textId="1B64D761" w:rsidR="005F4B84" w:rsidRDefault="005F4B84" w:rsidP="005F4B84">
      <w:pPr>
        <w:spacing w:after="0" w:line="240" w:lineRule="auto"/>
        <w:jc w:val="both"/>
        <w:rPr>
          <w:rFonts w:ascii="Times New Roman" w:hAnsi="Times New Roman" w:cs="Times New Roman"/>
          <w:sz w:val="24"/>
          <w:szCs w:val="24"/>
          <w:lang w:val="et"/>
        </w:rPr>
      </w:pPr>
      <w:r>
        <w:rPr>
          <w:rFonts w:ascii="Times New Roman" w:hAnsi="Times New Roman" w:cs="Times New Roman"/>
          <w:sz w:val="24"/>
          <w:szCs w:val="24"/>
          <w:lang w:val="et"/>
        </w:rPr>
        <w:t>M</w:t>
      </w:r>
      <w:r w:rsidRPr="0051462E">
        <w:rPr>
          <w:rFonts w:ascii="Times New Roman" w:hAnsi="Times New Roman" w:cs="Times New Roman"/>
          <w:sz w:val="24"/>
          <w:szCs w:val="24"/>
          <w:lang w:val="et"/>
        </w:rPr>
        <w:t>inister võib oma valitsemisala</w:t>
      </w:r>
      <w:r>
        <w:rPr>
          <w:rFonts w:ascii="Times New Roman" w:hAnsi="Times New Roman" w:cs="Times New Roman"/>
          <w:sz w:val="24"/>
          <w:szCs w:val="24"/>
          <w:lang w:val="et"/>
        </w:rPr>
        <w:t xml:space="preserve"> </w:t>
      </w:r>
      <w:r w:rsidRPr="0051462E">
        <w:rPr>
          <w:rFonts w:ascii="Times New Roman" w:hAnsi="Times New Roman" w:cs="Times New Roman"/>
          <w:sz w:val="24"/>
          <w:szCs w:val="24"/>
          <w:lang w:val="et"/>
        </w:rPr>
        <w:t xml:space="preserve">ja tulemusvaldkonna eelarve mahu piires muuta programmi tegevuse piirmääraga vahendite eelarvet viie miljoni euro ulatuses, arvestades riigieelarve seaduse </w:t>
      </w:r>
      <w:r w:rsidR="00D32569">
        <w:rPr>
          <w:rFonts w:ascii="Times New Roman" w:hAnsi="Times New Roman" w:cs="Times New Roman"/>
          <w:sz w:val="24"/>
          <w:szCs w:val="24"/>
          <w:lang w:val="et"/>
        </w:rPr>
        <w:t xml:space="preserve">§ </w:t>
      </w:r>
      <w:r>
        <w:rPr>
          <w:rFonts w:ascii="Times New Roman" w:hAnsi="Times New Roman" w:cs="Times New Roman"/>
          <w:sz w:val="24"/>
          <w:szCs w:val="24"/>
          <w:lang w:val="et"/>
        </w:rPr>
        <w:t xml:space="preserve">5 </w:t>
      </w:r>
      <w:r w:rsidRPr="0051462E">
        <w:rPr>
          <w:rFonts w:ascii="Times New Roman" w:hAnsi="Times New Roman" w:cs="Times New Roman"/>
          <w:sz w:val="24"/>
          <w:szCs w:val="24"/>
          <w:lang w:val="et"/>
        </w:rPr>
        <w:t>lõikes 1</w:t>
      </w:r>
      <w:r w:rsidR="00D32569">
        <w:rPr>
          <w:rFonts w:ascii="Times New Roman" w:hAnsi="Times New Roman" w:cs="Times New Roman"/>
          <w:sz w:val="24"/>
          <w:szCs w:val="24"/>
          <w:lang w:val="et"/>
        </w:rPr>
        <w:t xml:space="preserve"> (vastav säte on nii 2024. aasta riigieelarve seaduses, kui ka 2025. aasta riigieelarve seaduse eelnõus)</w:t>
      </w:r>
      <w:r w:rsidRPr="0051462E">
        <w:rPr>
          <w:rFonts w:ascii="Times New Roman" w:hAnsi="Times New Roman" w:cs="Times New Roman"/>
          <w:sz w:val="24"/>
          <w:szCs w:val="24"/>
          <w:lang w:val="et"/>
        </w:rPr>
        <w:t xml:space="preserve"> toodud täpsustusi: </w:t>
      </w:r>
    </w:p>
    <w:p w14:paraId="0BD88D27" w14:textId="77777777" w:rsidR="005F4B84" w:rsidRDefault="005F4B84" w:rsidP="005F4B84">
      <w:pPr>
        <w:spacing w:after="0" w:line="240" w:lineRule="auto"/>
        <w:jc w:val="both"/>
        <w:rPr>
          <w:rFonts w:ascii="Times New Roman" w:hAnsi="Times New Roman" w:cs="Times New Roman"/>
          <w:sz w:val="24"/>
          <w:szCs w:val="24"/>
        </w:rPr>
      </w:pPr>
      <w:r w:rsidRPr="0051462E">
        <w:rPr>
          <w:rFonts w:ascii="Times New Roman" w:hAnsi="Times New Roman" w:cs="Times New Roman"/>
          <w:sz w:val="24"/>
          <w:szCs w:val="24"/>
        </w:rPr>
        <w:t>1) kui programmi tegevuse piirmääraga vahendite eelarve maht on alla nelja miljoni euro, on seda lubatud muuta kuni 25 protsenti</w:t>
      </w:r>
      <w:r>
        <w:rPr>
          <w:rFonts w:ascii="Times New Roman" w:hAnsi="Times New Roman" w:cs="Times New Roman"/>
          <w:sz w:val="24"/>
          <w:szCs w:val="24"/>
        </w:rPr>
        <w:t xml:space="preserve"> ja </w:t>
      </w:r>
    </w:p>
    <w:p w14:paraId="0DABD92D" w14:textId="77777777" w:rsidR="005F4B84" w:rsidRDefault="005F4B84" w:rsidP="005F4B84">
      <w:pPr>
        <w:spacing w:after="0" w:line="240" w:lineRule="auto"/>
        <w:jc w:val="both"/>
        <w:rPr>
          <w:rFonts w:ascii="Times New Roman" w:hAnsi="Times New Roman" w:cs="Times New Roman"/>
          <w:sz w:val="24"/>
          <w:szCs w:val="24"/>
        </w:rPr>
      </w:pPr>
      <w:r w:rsidRPr="0051462E">
        <w:rPr>
          <w:rFonts w:ascii="Times New Roman" w:hAnsi="Times New Roman" w:cs="Times New Roman"/>
          <w:sz w:val="24"/>
          <w:szCs w:val="24"/>
        </w:rPr>
        <w:t>2) kui programmi tegevuse piirmääraga vahendite eelarve maht on neli miljonit eurot või enam, on seda lubatud muuta järgmise valemiga arvutatud mahu ulatuses (918 400 + 2,04% * programmi tegevuse piirmääraga eelarve maht).</w:t>
      </w:r>
    </w:p>
    <w:p w14:paraId="096B26C1" w14:textId="77777777" w:rsidR="005F4B84" w:rsidRPr="0051462E" w:rsidRDefault="005F4B84" w:rsidP="005F4B84">
      <w:pPr>
        <w:spacing w:after="0" w:line="240" w:lineRule="auto"/>
        <w:jc w:val="both"/>
        <w:rPr>
          <w:rFonts w:ascii="Times New Roman" w:hAnsi="Times New Roman" w:cs="Times New Roman"/>
          <w:sz w:val="24"/>
          <w:szCs w:val="24"/>
        </w:rPr>
      </w:pPr>
    </w:p>
    <w:p w14:paraId="513F75C6" w14:textId="77777777" w:rsidR="005F4B84" w:rsidRPr="005F4B84" w:rsidRDefault="005F4B84" w:rsidP="005F4B84">
      <w:pPr>
        <w:spacing w:after="0" w:line="240" w:lineRule="auto"/>
        <w:jc w:val="both"/>
        <w:rPr>
          <w:rFonts w:ascii="Times New Roman" w:eastAsia="Calibri" w:hAnsi="Times New Roman" w:cs="Times New Roman"/>
          <w:b/>
          <w:bCs/>
          <w:kern w:val="0"/>
          <w:sz w:val="24"/>
          <w:szCs w:val="24"/>
          <w14:ligatures w14:val="none"/>
        </w:rPr>
      </w:pPr>
      <w:r w:rsidRPr="005F4B84">
        <w:rPr>
          <w:rFonts w:ascii="Times New Roman" w:eastAsia="Calibri" w:hAnsi="Times New Roman" w:cs="Times New Roman"/>
          <w:b/>
          <w:bCs/>
          <w:kern w:val="0"/>
          <w:sz w:val="24"/>
          <w:szCs w:val="24"/>
          <w14:ligatures w14:val="none"/>
        </w:rPr>
        <w:t>4. Eelnõu terminoloogia</w:t>
      </w:r>
    </w:p>
    <w:p w14:paraId="0A96056C" w14:textId="77777777"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r w:rsidRPr="005F4B84">
        <w:rPr>
          <w:rFonts w:ascii="Times New Roman" w:eastAsia="Calibri" w:hAnsi="Times New Roman" w:cs="Times New Roman"/>
          <w:kern w:val="0"/>
          <w:sz w:val="24"/>
          <w:szCs w:val="24"/>
          <w14:ligatures w14:val="none"/>
        </w:rPr>
        <w:t>Eelnõuga ei võeta kasutusele uusi termineid.</w:t>
      </w:r>
    </w:p>
    <w:p w14:paraId="385AC791" w14:textId="77777777"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p>
    <w:p w14:paraId="0DA6DC85" w14:textId="77777777" w:rsidR="005F4B84" w:rsidRPr="005F4B84" w:rsidRDefault="005F4B84" w:rsidP="005F4B84">
      <w:pPr>
        <w:spacing w:after="0" w:line="240" w:lineRule="auto"/>
        <w:jc w:val="both"/>
        <w:rPr>
          <w:rFonts w:ascii="Times New Roman" w:eastAsia="Calibri" w:hAnsi="Times New Roman" w:cs="Times New Roman"/>
          <w:b/>
          <w:bCs/>
          <w:kern w:val="0"/>
          <w:sz w:val="24"/>
          <w:szCs w:val="24"/>
          <w14:ligatures w14:val="none"/>
        </w:rPr>
      </w:pPr>
      <w:r w:rsidRPr="005F4B84">
        <w:rPr>
          <w:rFonts w:ascii="Times New Roman" w:eastAsia="Calibri" w:hAnsi="Times New Roman" w:cs="Times New Roman"/>
          <w:b/>
          <w:bCs/>
          <w:kern w:val="0"/>
          <w:sz w:val="24"/>
          <w:szCs w:val="24"/>
          <w14:ligatures w14:val="none"/>
        </w:rPr>
        <w:t>5. Eelnõu vastavus Euroopa Liidu õigusele</w:t>
      </w:r>
    </w:p>
    <w:p w14:paraId="5566A1CC" w14:textId="77777777"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commentRangeStart w:id="11"/>
      <w:r w:rsidRPr="005F4B84">
        <w:rPr>
          <w:rFonts w:ascii="Times New Roman" w:eastAsia="Calibri" w:hAnsi="Times New Roman" w:cs="Times New Roman"/>
          <w:kern w:val="0"/>
          <w:sz w:val="24"/>
          <w:szCs w:val="24"/>
          <w14:ligatures w14:val="none"/>
        </w:rPr>
        <w:t>Eelnõu on kooskõlas Euroopa Liidu õigusega.</w:t>
      </w:r>
      <w:commentRangeEnd w:id="11"/>
      <w:r w:rsidR="00E21B09">
        <w:rPr>
          <w:rStyle w:val="Kommentaariviide"/>
        </w:rPr>
        <w:commentReference w:id="11"/>
      </w:r>
    </w:p>
    <w:p w14:paraId="5D59F3E3" w14:textId="77777777"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p>
    <w:p w14:paraId="5EEE3111" w14:textId="77777777" w:rsidR="005F4B84" w:rsidRPr="005F4B84" w:rsidRDefault="005F4B84" w:rsidP="005F4B84">
      <w:pPr>
        <w:spacing w:after="0" w:line="240" w:lineRule="auto"/>
        <w:jc w:val="both"/>
        <w:rPr>
          <w:rFonts w:ascii="Times New Roman" w:eastAsia="Calibri" w:hAnsi="Times New Roman" w:cs="Times New Roman"/>
          <w:b/>
          <w:bCs/>
          <w:kern w:val="0"/>
          <w:sz w:val="24"/>
          <w:szCs w:val="24"/>
          <w14:ligatures w14:val="none"/>
        </w:rPr>
      </w:pPr>
      <w:r w:rsidRPr="005F4B84">
        <w:rPr>
          <w:rFonts w:ascii="Times New Roman" w:eastAsia="Calibri" w:hAnsi="Times New Roman" w:cs="Times New Roman"/>
          <w:b/>
          <w:bCs/>
          <w:kern w:val="0"/>
          <w:sz w:val="24"/>
          <w:szCs w:val="24"/>
          <w14:ligatures w14:val="none"/>
        </w:rPr>
        <w:t>6. Seaduse mõjud</w:t>
      </w:r>
    </w:p>
    <w:p w14:paraId="1CC52546" w14:textId="77777777" w:rsidR="001C09D5" w:rsidRDefault="001C09D5" w:rsidP="00D32569">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0DB228A" w14:textId="2C175B7B" w:rsidR="005F4B84" w:rsidRDefault="00D32569" w:rsidP="00D32569">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Eelnõu tulemusel muutub riigieelarve seaduse pilt. Lisaks tegevuspõhisele eelarvele hakatakse ministeeriumide valitsemisalade eelarvetes detailsemalt välja tooma kulusid administratiivse ja majandusliku sisu järgi. Ka põhiseaduslike institutsioonide kulud</w:t>
      </w:r>
      <w:r w:rsidR="001C09D5">
        <w:rPr>
          <w:rFonts w:ascii="Times New Roman" w:eastAsia="Times New Roman" w:hAnsi="Times New Roman" w:cs="Times New Roman"/>
          <w:kern w:val="0"/>
          <w:sz w:val="24"/>
          <w:szCs w:val="24"/>
          <w:lang w:eastAsia="et-EE"/>
          <w14:ligatures w14:val="none"/>
        </w:rPr>
        <w:t>, mida esitataksegi riigieelarves majandusliku sisu järgi,</w:t>
      </w:r>
      <w:r>
        <w:rPr>
          <w:rFonts w:ascii="Times New Roman" w:eastAsia="Times New Roman" w:hAnsi="Times New Roman" w:cs="Times New Roman"/>
          <w:kern w:val="0"/>
          <w:sz w:val="24"/>
          <w:szCs w:val="24"/>
          <w:lang w:eastAsia="et-EE"/>
          <w14:ligatures w14:val="none"/>
        </w:rPr>
        <w:t xml:space="preserve"> näidatakse </w:t>
      </w:r>
      <w:r w:rsidR="001C09D5">
        <w:rPr>
          <w:rFonts w:ascii="Times New Roman" w:eastAsia="Times New Roman" w:hAnsi="Times New Roman" w:cs="Times New Roman"/>
          <w:kern w:val="0"/>
          <w:sz w:val="24"/>
          <w:szCs w:val="24"/>
          <w:lang w:eastAsia="et-EE"/>
          <w14:ligatures w14:val="none"/>
        </w:rPr>
        <w:t>detailsemalt</w:t>
      </w:r>
      <w:commentRangeStart w:id="12"/>
      <w:r w:rsidR="001C09D5">
        <w:rPr>
          <w:rFonts w:ascii="Times New Roman" w:eastAsia="Times New Roman" w:hAnsi="Times New Roman" w:cs="Times New Roman"/>
          <w:kern w:val="0"/>
          <w:sz w:val="24"/>
          <w:szCs w:val="24"/>
          <w:lang w:eastAsia="et-EE"/>
          <w14:ligatures w14:val="none"/>
        </w:rPr>
        <w:t>.</w:t>
      </w:r>
      <w:commentRangeEnd w:id="12"/>
      <w:r w:rsidR="007B5509">
        <w:rPr>
          <w:rStyle w:val="Kommentaariviide"/>
        </w:rPr>
        <w:commentReference w:id="12"/>
      </w:r>
    </w:p>
    <w:p w14:paraId="56691621" w14:textId="77777777" w:rsidR="001C09D5" w:rsidRDefault="001C09D5" w:rsidP="00D32569">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46B35F73" w14:textId="6F0D55B8" w:rsidR="001C09D5" w:rsidRPr="00A4749D" w:rsidRDefault="001C09D5" w:rsidP="00D32569">
      <w:pPr>
        <w:shd w:val="clear" w:color="auto" w:fill="FFFFFF"/>
        <w:spacing w:after="0" w:line="240" w:lineRule="auto"/>
        <w:jc w:val="both"/>
        <w:rPr>
          <w:rFonts w:ascii="Times New Roman" w:eastAsia="Times New Roman" w:hAnsi="Times New Roman" w:cs="Times New Roman"/>
          <w:b/>
          <w:bCs/>
          <w:kern w:val="0"/>
          <w:sz w:val="24"/>
          <w:szCs w:val="24"/>
          <w:lang w:eastAsia="et-EE"/>
          <w14:ligatures w14:val="none"/>
        </w:rPr>
      </w:pPr>
      <w:r w:rsidRPr="00A4749D">
        <w:rPr>
          <w:rFonts w:ascii="Times New Roman" w:eastAsia="Times New Roman" w:hAnsi="Times New Roman" w:cs="Times New Roman"/>
          <w:b/>
          <w:bCs/>
          <w:kern w:val="0"/>
          <w:sz w:val="24"/>
          <w:szCs w:val="24"/>
          <w:lang w:eastAsia="et-EE"/>
          <w14:ligatures w14:val="none"/>
        </w:rPr>
        <w:t>Mõju riigiasutustele</w:t>
      </w:r>
    </w:p>
    <w:p w14:paraId="004DD70E" w14:textId="4C69D6DF" w:rsidR="001C09D5" w:rsidRDefault="001C09D5" w:rsidP="00D32569">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Mõju on vähene, sest vastavaid andmeid on kogu aeg RES/RE protsessis esitatud. Siiani kajastasid andmed seletuskirjas, nüüd hakkavad kajastuma seaduses.</w:t>
      </w:r>
    </w:p>
    <w:p w14:paraId="155F84B2" w14:textId="1B4E8E85" w:rsidR="001C09D5" w:rsidRDefault="00232C7C" w:rsidP="00A4749D">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Põhiseaduslik institutsioon ja minister oma valitsemisalas </w:t>
      </w:r>
      <w:r w:rsidR="001C09D5">
        <w:rPr>
          <w:rFonts w:ascii="Times New Roman" w:eastAsia="Times New Roman" w:hAnsi="Times New Roman" w:cs="Times New Roman"/>
          <w:kern w:val="0"/>
          <w:sz w:val="24"/>
          <w:szCs w:val="24"/>
          <w:lang w:eastAsia="et-EE"/>
          <w14:ligatures w14:val="none"/>
        </w:rPr>
        <w:t xml:space="preserve">saavad </w:t>
      </w:r>
      <w:r>
        <w:rPr>
          <w:rFonts w:ascii="Times New Roman" w:eastAsia="Times New Roman" w:hAnsi="Times New Roman" w:cs="Times New Roman"/>
          <w:kern w:val="0"/>
          <w:sz w:val="24"/>
          <w:szCs w:val="24"/>
          <w:lang w:eastAsia="et-EE"/>
          <w14:ligatures w14:val="none"/>
        </w:rPr>
        <w:t>muuta detailset majandusliku sisu eelarvet ja asutuste vahelist eelarvet</w:t>
      </w:r>
      <w:r w:rsidR="00767570">
        <w:rPr>
          <w:rFonts w:ascii="Times New Roman" w:eastAsia="Times New Roman" w:hAnsi="Times New Roman" w:cs="Times New Roman"/>
          <w:kern w:val="0"/>
          <w:sz w:val="24"/>
          <w:szCs w:val="24"/>
          <w:lang w:eastAsia="et-EE"/>
          <w14:ligatures w14:val="none"/>
        </w:rPr>
        <w:t xml:space="preserve"> n</w:t>
      </w:r>
      <w:r w:rsidR="00382483">
        <w:rPr>
          <w:rFonts w:ascii="Times New Roman" w:eastAsia="Times New Roman" w:hAnsi="Times New Roman" w:cs="Times New Roman"/>
          <w:kern w:val="0"/>
          <w:sz w:val="24"/>
          <w:szCs w:val="24"/>
          <w:lang w:eastAsia="et-EE"/>
          <w14:ligatures w14:val="none"/>
        </w:rPr>
        <w:t xml:space="preserve">agu varem. </w:t>
      </w:r>
      <w:r>
        <w:rPr>
          <w:rFonts w:ascii="Times New Roman" w:eastAsia="Times New Roman" w:hAnsi="Times New Roman" w:cs="Times New Roman"/>
          <w:kern w:val="0"/>
          <w:sz w:val="24"/>
          <w:szCs w:val="24"/>
          <w:lang w:eastAsia="et-EE"/>
          <w14:ligatures w14:val="none"/>
        </w:rPr>
        <w:t>Muudatuse piiriks on kas piirmääraga kulude kogumaht (põhiseaduslik institutsioon) või</w:t>
      </w:r>
      <w:r w:rsidR="00382483">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programmi tegevuse piirmääraga kulude kogumaht (ministeeriumi valitsemisala)</w:t>
      </w:r>
      <w:commentRangeStart w:id="13"/>
      <w:r>
        <w:rPr>
          <w:rFonts w:ascii="Times New Roman" w:eastAsia="Times New Roman" w:hAnsi="Times New Roman" w:cs="Times New Roman"/>
          <w:kern w:val="0"/>
          <w:sz w:val="24"/>
          <w:szCs w:val="24"/>
          <w:lang w:eastAsia="et-EE"/>
          <w14:ligatures w14:val="none"/>
        </w:rPr>
        <w:t>.</w:t>
      </w:r>
      <w:commentRangeEnd w:id="13"/>
      <w:r w:rsidR="007B5509">
        <w:rPr>
          <w:rStyle w:val="Kommentaariviide"/>
        </w:rPr>
        <w:commentReference w:id="13"/>
      </w:r>
      <w:r>
        <w:rPr>
          <w:rFonts w:ascii="Times New Roman" w:eastAsia="Times New Roman" w:hAnsi="Times New Roman" w:cs="Times New Roman"/>
          <w:kern w:val="0"/>
          <w:sz w:val="24"/>
          <w:szCs w:val="24"/>
          <w:lang w:eastAsia="et-EE"/>
          <w14:ligatures w14:val="none"/>
        </w:rPr>
        <w:t xml:space="preserve"> </w:t>
      </w:r>
    </w:p>
    <w:p w14:paraId="06424DC3" w14:textId="77777777" w:rsidR="00D32569" w:rsidRPr="005F4B84" w:rsidRDefault="00D32569" w:rsidP="005F4B84">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01C8E559" w14:textId="77777777" w:rsidR="005F4B84" w:rsidRPr="005F4B84" w:rsidRDefault="005F4B84" w:rsidP="005F4B84">
      <w:pPr>
        <w:spacing w:after="0" w:line="240" w:lineRule="auto"/>
        <w:jc w:val="both"/>
        <w:rPr>
          <w:rFonts w:ascii="Times New Roman" w:eastAsia="Calibri" w:hAnsi="Times New Roman" w:cs="Times New Roman"/>
          <w:b/>
          <w:bCs/>
          <w:kern w:val="0"/>
          <w:sz w:val="24"/>
          <w:szCs w:val="24"/>
          <w14:ligatures w14:val="none"/>
        </w:rPr>
      </w:pPr>
      <w:r w:rsidRPr="005F4B84">
        <w:rPr>
          <w:rFonts w:ascii="Times New Roman" w:eastAsia="Calibri" w:hAnsi="Times New Roman" w:cs="Times New Roman"/>
          <w:b/>
          <w:bCs/>
          <w:kern w:val="0"/>
          <w:sz w:val="24"/>
          <w:szCs w:val="24"/>
          <w14:ligatures w14:val="none"/>
        </w:rPr>
        <w:t>7. Seaduse rakendamisega seotud riigi ja kohaliku omavalitsuse tegevused, eeldatavad kulud ja tulud</w:t>
      </w:r>
    </w:p>
    <w:p w14:paraId="13133950" w14:textId="77777777"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r w:rsidRPr="005F4B84">
        <w:rPr>
          <w:rFonts w:ascii="Times New Roman" w:eastAsia="Calibri" w:hAnsi="Times New Roman" w:cs="Times New Roman"/>
          <w:kern w:val="0"/>
          <w:sz w:val="24"/>
          <w:szCs w:val="24"/>
          <w14:ligatures w14:val="none"/>
        </w:rPr>
        <w:t xml:space="preserve">Täiendavaid kulusid seaduse rakendamine kaasa ei too. </w:t>
      </w:r>
    </w:p>
    <w:p w14:paraId="638A6B75" w14:textId="77777777"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p>
    <w:p w14:paraId="50495D97" w14:textId="77777777" w:rsidR="005F4B84" w:rsidRPr="005F4B84" w:rsidRDefault="005F4B84" w:rsidP="005F4B84">
      <w:pPr>
        <w:spacing w:after="0" w:line="240" w:lineRule="auto"/>
        <w:jc w:val="both"/>
        <w:rPr>
          <w:rFonts w:ascii="Times New Roman" w:eastAsia="Calibri" w:hAnsi="Times New Roman" w:cs="Times New Roman"/>
          <w:b/>
          <w:bCs/>
          <w:kern w:val="0"/>
          <w:sz w:val="24"/>
          <w:szCs w:val="24"/>
          <w14:ligatures w14:val="none"/>
        </w:rPr>
      </w:pPr>
      <w:r w:rsidRPr="005F4B84">
        <w:rPr>
          <w:rFonts w:ascii="Times New Roman" w:eastAsia="Calibri" w:hAnsi="Times New Roman" w:cs="Times New Roman"/>
          <w:b/>
          <w:bCs/>
          <w:kern w:val="0"/>
          <w:sz w:val="24"/>
          <w:szCs w:val="24"/>
          <w14:ligatures w14:val="none"/>
        </w:rPr>
        <w:t>8. Rakendusaktid</w:t>
      </w:r>
    </w:p>
    <w:p w14:paraId="29984DE3" w14:textId="7C84BFF9"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r w:rsidRPr="005F4B84">
        <w:rPr>
          <w:rFonts w:ascii="Times New Roman" w:eastAsia="Calibri" w:hAnsi="Times New Roman" w:cs="Times New Roman"/>
          <w:kern w:val="0"/>
          <w:sz w:val="24"/>
          <w:szCs w:val="24"/>
          <w14:ligatures w14:val="none"/>
        </w:rPr>
        <w:t>Eelnõus ei ole volitusnorme ning seega rakendusakte ei kavandata.</w:t>
      </w:r>
      <w:r w:rsidR="004D6934">
        <w:rPr>
          <w:rFonts w:ascii="Times New Roman" w:eastAsia="Calibri" w:hAnsi="Times New Roman" w:cs="Times New Roman"/>
          <w:kern w:val="0"/>
          <w:sz w:val="24"/>
          <w:szCs w:val="24"/>
          <w14:ligatures w14:val="none"/>
        </w:rPr>
        <w:t xml:space="preserve"> </w:t>
      </w:r>
      <w:commentRangeStart w:id="14"/>
      <w:r w:rsidR="004D6934">
        <w:rPr>
          <w:rFonts w:ascii="Times New Roman" w:eastAsia="Calibri" w:hAnsi="Times New Roman" w:cs="Times New Roman"/>
          <w:kern w:val="0"/>
          <w:sz w:val="24"/>
          <w:szCs w:val="24"/>
          <w14:ligatures w14:val="none"/>
        </w:rPr>
        <w:t>Kehtestatud rakendusakte muuta ei ole vaja.</w:t>
      </w:r>
      <w:commentRangeEnd w:id="14"/>
      <w:r w:rsidR="00FE22A8">
        <w:rPr>
          <w:rStyle w:val="Kommentaariviide"/>
        </w:rPr>
        <w:commentReference w:id="14"/>
      </w:r>
    </w:p>
    <w:p w14:paraId="52F0C3BF" w14:textId="77777777"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p>
    <w:p w14:paraId="79925EC2" w14:textId="77777777" w:rsidR="005F4B84" w:rsidRPr="005F4B84" w:rsidRDefault="005F4B84" w:rsidP="005F4B84">
      <w:pPr>
        <w:spacing w:after="0" w:line="240" w:lineRule="auto"/>
        <w:jc w:val="both"/>
        <w:rPr>
          <w:rFonts w:ascii="Times New Roman" w:eastAsia="Calibri" w:hAnsi="Times New Roman" w:cs="Times New Roman"/>
          <w:b/>
          <w:bCs/>
          <w:kern w:val="0"/>
          <w:sz w:val="24"/>
          <w:szCs w:val="24"/>
          <w14:ligatures w14:val="none"/>
        </w:rPr>
      </w:pPr>
      <w:r w:rsidRPr="005F4B84">
        <w:rPr>
          <w:rFonts w:ascii="Times New Roman" w:eastAsia="Calibri" w:hAnsi="Times New Roman" w:cs="Times New Roman"/>
          <w:b/>
          <w:bCs/>
          <w:kern w:val="0"/>
          <w:sz w:val="24"/>
          <w:szCs w:val="24"/>
          <w14:ligatures w14:val="none"/>
        </w:rPr>
        <w:t>9. Seaduse jõustumine</w:t>
      </w:r>
    </w:p>
    <w:p w14:paraId="7F4A39A6" w14:textId="624805CF"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r w:rsidRPr="005F4B84">
        <w:rPr>
          <w:rFonts w:ascii="Times New Roman" w:eastAsia="Calibri" w:hAnsi="Times New Roman" w:cs="Times New Roman"/>
          <w:kern w:val="0"/>
          <w:sz w:val="24"/>
          <w:szCs w:val="24"/>
          <w14:ligatures w14:val="none"/>
        </w:rPr>
        <w:t>Selleks, et võimaldada 202</w:t>
      </w:r>
      <w:r w:rsidR="008C7879" w:rsidRPr="008C7879">
        <w:rPr>
          <w:rFonts w:ascii="Times New Roman" w:eastAsia="Calibri" w:hAnsi="Times New Roman" w:cs="Times New Roman"/>
          <w:kern w:val="0"/>
          <w:sz w:val="24"/>
          <w:szCs w:val="24"/>
          <w14:ligatures w14:val="none"/>
        </w:rPr>
        <w:t>5</w:t>
      </w:r>
      <w:r w:rsidRPr="005F4B84">
        <w:rPr>
          <w:rFonts w:ascii="Times New Roman" w:eastAsia="Calibri" w:hAnsi="Times New Roman" w:cs="Times New Roman"/>
          <w:kern w:val="0"/>
          <w:sz w:val="24"/>
          <w:szCs w:val="24"/>
          <w14:ligatures w14:val="none"/>
        </w:rPr>
        <w:t>. aasta riigieelarve</w:t>
      </w:r>
      <w:r w:rsidR="008C7879" w:rsidRPr="008C7879">
        <w:rPr>
          <w:rFonts w:ascii="Times New Roman" w:eastAsia="Calibri" w:hAnsi="Times New Roman" w:cs="Times New Roman"/>
          <w:kern w:val="0"/>
          <w:sz w:val="24"/>
          <w:szCs w:val="24"/>
          <w14:ligatures w14:val="none"/>
        </w:rPr>
        <w:t xml:space="preserve"> koostamist täiendavas liigenduses, </w:t>
      </w:r>
      <w:r w:rsidRPr="005F4B84">
        <w:rPr>
          <w:rFonts w:ascii="Times New Roman" w:eastAsia="Calibri" w:hAnsi="Times New Roman" w:cs="Times New Roman"/>
          <w:kern w:val="0"/>
          <w:sz w:val="24"/>
          <w:szCs w:val="24"/>
          <w14:ligatures w14:val="none"/>
        </w:rPr>
        <w:t xml:space="preserve">on planeeritud eelnõu jõustumine 1. </w:t>
      </w:r>
      <w:r w:rsidR="001C09D5">
        <w:rPr>
          <w:rFonts w:ascii="Times New Roman" w:eastAsia="Calibri" w:hAnsi="Times New Roman" w:cs="Times New Roman"/>
          <w:kern w:val="0"/>
          <w:sz w:val="24"/>
          <w:szCs w:val="24"/>
          <w14:ligatures w14:val="none"/>
        </w:rPr>
        <w:t>detsembril</w:t>
      </w:r>
      <w:r w:rsidRPr="005F4B84">
        <w:rPr>
          <w:rFonts w:ascii="Times New Roman" w:eastAsia="Calibri" w:hAnsi="Times New Roman" w:cs="Times New Roman"/>
          <w:kern w:val="0"/>
          <w:sz w:val="24"/>
          <w:szCs w:val="24"/>
          <w14:ligatures w14:val="none"/>
        </w:rPr>
        <w:t xml:space="preserve"> 202</w:t>
      </w:r>
      <w:r w:rsidR="001C09D5">
        <w:rPr>
          <w:rFonts w:ascii="Times New Roman" w:eastAsia="Calibri" w:hAnsi="Times New Roman" w:cs="Times New Roman"/>
          <w:kern w:val="0"/>
          <w:sz w:val="24"/>
          <w:szCs w:val="24"/>
          <w14:ligatures w14:val="none"/>
        </w:rPr>
        <w:t>4</w:t>
      </w:r>
      <w:r w:rsidRPr="005F4B84">
        <w:rPr>
          <w:rFonts w:ascii="Times New Roman" w:eastAsia="Calibri" w:hAnsi="Times New Roman" w:cs="Times New Roman"/>
          <w:kern w:val="0"/>
          <w:sz w:val="24"/>
          <w:szCs w:val="24"/>
          <w14:ligatures w14:val="none"/>
        </w:rPr>
        <w:t>.</w:t>
      </w:r>
    </w:p>
    <w:p w14:paraId="5D929B33" w14:textId="77777777" w:rsidR="005F4B84" w:rsidRPr="005F4B84" w:rsidRDefault="005F4B84" w:rsidP="005F4B84">
      <w:pPr>
        <w:spacing w:after="0" w:line="240" w:lineRule="auto"/>
        <w:jc w:val="both"/>
        <w:rPr>
          <w:rFonts w:ascii="Times New Roman" w:eastAsia="Calibri" w:hAnsi="Times New Roman" w:cs="Times New Roman"/>
          <w:color w:val="202020"/>
          <w:kern w:val="0"/>
          <w:sz w:val="24"/>
          <w:szCs w:val="24"/>
          <w:shd w:val="clear" w:color="auto" w:fill="FFFFFF"/>
          <w14:ligatures w14:val="none"/>
        </w:rPr>
      </w:pPr>
    </w:p>
    <w:p w14:paraId="5C58E425" w14:textId="77777777"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p>
    <w:p w14:paraId="59353981" w14:textId="77777777" w:rsidR="005F4B84" w:rsidRPr="005F4B84" w:rsidRDefault="005F4B84" w:rsidP="005F4B84">
      <w:pPr>
        <w:spacing w:after="0" w:line="240" w:lineRule="auto"/>
        <w:jc w:val="both"/>
        <w:rPr>
          <w:rFonts w:ascii="Times New Roman" w:eastAsia="Calibri" w:hAnsi="Times New Roman" w:cs="Times New Roman"/>
          <w:b/>
          <w:bCs/>
          <w:kern w:val="0"/>
          <w:sz w:val="24"/>
          <w:szCs w:val="24"/>
          <w14:ligatures w14:val="none"/>
        </w:rPr>
      </w:pPr>
      <w:r w:rsidRPr="005F4B84">
        <w:rPr>
          <w:rFonts w:ascii="Times New Roman" w:eastAsia="Calibri" w:hAnsi="Times New Roman" w:cs="Times New Roman"/>
          <w:b/>
          <w:bCs/>
          <w:kern w:val="0"/>
          <w:sz w:val="24"/>
          <w:szCs w:val="24"/>
          <w14:ligatures w14:val="none"/>
        </w:rPr>
        <w:t>10. Eelnõu kooskõlastamine, huvirühmade kaasamine ja avalik konsultatsioon</w:t>
      </w:r>
    </w:p>
    <w:p w14:paraId="69EBF070" w14:textId="4FE9D17E"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r w:rsidRPr="00A4749D">
        <w:rPr>
          <w:rFonts w:ascii="Times New Roman" w:eastAsia="Calibri" w:hAnsi="Times New Roman" w:cs="Times New Roman"/>
          <w:kern w:val="0"/>
          <w:sz w:val="24"/>
          <w:szCs w:val="24"/>
          <w14:ligatures w14:val="none"/>
        </w:rPr>
        <w:t>Eelnõu esitatakse kooskõlastamiseks ministeeriumitele</w:t>
      </w:r>
      <w:r w:rsidR="001C09D5" w:rsidRPr="00A4749D">
        <w:rPr>
          <w:rFonts w:ascii="Times New Roman" w:eastAsia="Calibri" w:hAnsi="Times New Roman" w:cs="Times New Roman"/>
          <w:kern w:val="0"/>
          <w:sz w:val="24"/>
          <w:szCs w:val="24"/>
          <w14:ligatures w14:val="none"/>
        </w:rPr>
        <w:t>, Riigikantseleile ja põhiseaduslikele institutsioonidele</w:t>
      </w:r>
      <w:r w:rsidRPr="00A4749D">
        <w:rPr>
          <w:rFonts w:ascii="Times New Roman" w:eastAsia="Calibri" w:hAnsi="Times New Roman" w:cs="Times New Roman"/>
          <w:kern w:val="0"/>
          <w:sz w:val="24"/>
          <w:szCs w:val="24"/>
          <w14:ligatures w14:val="none"/>
        </w:rPr>
        <w:t xml:space="preserve"> eelnõude infosüsteemi EIS kaudu. Samuti esitatakse eelnõu arvamuse avaldamiseks Eesti Pangale ja eelarvenõukogule.</w:t>
      </w:r>
      <w:r w:rsidRPr="005F4B84">
        <w:rPr>
          <w:rFonts w:ascii="Times New Roman" w:eastAsia="Calibri" w:hAnsi="Times New Roman" w:cs="Times New Roman"/>
          <w:kern w:val="0"/>
          <w:sz w:val="24"/>
          <w:szCs w:val="24"/>
          <w14:ligatures w14:val="none"/>
        </w:rPr>
        <w:t xml:space="preserve"> </w:t>
      </w:r>
    </w:p>
    <w:p w14:paraId="1B73EC14" w14:textId="77777777" w:rsidR="005F4B84" w:rsidRPr="005F4B84" w:rsidRDefault="005F4B84" w:rsidP="005F4B84">
      <w:pPr>
        <w:pBdr>
          <w:bottom w:val="single" w:sz="12" w:space="1" w:color="auto"/>
        </w:pBdr>
        <w:spacing w:after="0" w:line="240" w:lineRule="auto"/>
        <w:jc w:val="both"/>
        <w:rPr>
          <w:rFonts w:ascii="Times New Roman" w:eastAsia="Calibri" w:hAnsi="Times New Roman" w:cs="Times New Roman"/>
          <w:kern w:val="0"/>
          <w:sz w:val="24"/>
          <w:szCs w:val="24"/>
          <w14:ligatures w14:val="none"/>
        </w:rPr>
      </w:pPr>
    </w:p>
    <w:p w14:paraId="7FB69095" w14:textId="77777777" w:rsidR="005F4B84" w:rsidRDefault="005F4B84" w:rsidP="005F4B84">
      <w:pPr>
        <w:pBdr>
          <w:bottom w:val="single" w:sz="12" w:space="1" w:color="auto"/>
        </w:pBdr>
        <w:spacing w:after="0" w:line="240" w:lineRule="auto"/>
        <w:jc w:val="both"/>
        <w:rPr>
          <w:rFonts w:ascii="Times New Roman" w:eastAsia="Calibri" w:hAnsi="Times New Roman" w:cs="Times New Roman"/>
          <w:kern w:val="0"/>
          <w:sz w:val="24"/>
          <w:szCs w:val="24"/>
          <w14:ligatures w14:val="none"/>
        </w:rPr>
      </w:pPr>
    </w:p>
    <w:p w14:paraId="7D277147" w14:textId="77777777" w:rsidR="00F228EA" w:rsidRDefault="00F228EA" w:rsidP="005F4B84">
      <w:pPr>
        <w:pBdr>
          <w:bottom w:val="single" w:sz="12" w:space="1" w:color="auto"/>
        </w:pBdr>
        <w:spacing w:after="0" w:line="240" w:lineRule="auto"/>
        <w:jc w:val="both"/>
        <w:rPr>
          <w:rFonts w:ascii="Times New Roman" w:eastAsia="Calibri" w:hAnsi="Times New Roman" w:cs="Times New Roman"/>
          <w:kern w:val="0"/>
          <w:sz w:val="24"/>
          <w:szCs w:val="24"/>
          <w14:ligatures w14:val="none"/>
        </w:rPr>
      </w:pPr>
    </w:p>
    <w:p w14:paraId="23691A87" w14:textId="77777777" w:rsidR="00F228EA" w:rsidRPr="005F4B84" w:rsidRDefault="00F228EA" w:rsidP="005F4B84">
      <w:pPr>
        <w:pBdr>
          <w:bottom w:val="single" w:sz="12" w:space="1" w:color="auto"/>
        </w:pBdr>
        <w:spacing w:after="0" w:line="240" w:lineRule="auto"/>
        <w:jc w:val="both"/>
        <w:rPr>
          <w:rFonts w:ascii="Times New Roman" w:eastAsia="Calibri" w:hAnsi="Times New Roman" w:cs="Times New Roman"/>
          <w:kern w:val="0"/>
          <w:sz w:val="24"/>
          <w:szCs w:val="24"/>
          <w14:ligatures w14:val="none"/>
        </w:rPr>
      </w:pPr>
    </w:p>
    <w:p w14:paraId="19D5A562" w14:textId="77777777" w:rsidR="005F4B84" w:rsidRPr="005F4B84" w:rsidRDefault="005F4B84" w:rsidP="005F4B84">
      <w:pPr>
        <w:pBdr>
          <w:bottom w:val="single" w:sz="12" w:space="1" w:color="auto"/>
        </w:pBdr>
        <w:spacing w:after="0" w:line="240" w:lineRule="auto"/>
        <w:jc w:val="both"/>
        <w:rPr>
          <w:rFonts w:ascii="Times New Roman" w:eastAsia="Calibri" w:hAnsi="Times New Roman" w:cs="Times New Roman"/>
          <w:kern w:val="0"/>
          <w:sz w:val="24"/>
          <w:szCs w:val="24"/>
          <w14:ligatures w14:val="none"/>
        </w:rPr>
      </w:pPr>
    </w:p>
    <w:p w14:paraId="343660D1" w14:textId="36A23F47"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r w:rsidRPr="005F4B84">
        <w:rPr>
          <w:rFonts w:ascii="Times New Roman" w:eastAsia="Calibri" w:hAnsi="Times New Roman" w:cs="Times New Roman"/>
          <w:kern w:val="0"/>
          <w:sz w:val="24"/>
          <w:szCs w:val="24"/>
          <w14:ligatures w14:val="none"/>
        </w:rPr>
        <w:t>Algatab  Vabariigi Valitsus          202</w:t>
      </w:r>
      <w:r w:rsidR="008C7879">
        <w:rPr>
          <w:rFonts w:ascii="Times New Roman" w:eastAsia="Calibri" w:hAnsi="Times New Roman" w:cs="Times New Roman"/>
          <w:kern w:val="0"/>
          <w:sz w:val="24"/>
          <w:szCs w:val="24"/>
          <w14:ligatures w14:val="none"/>
        </w:rPr>
        <w:t>4</w:t>
      </w:r>
    </w:p>
    <w:p w14:paraId="252CFEF4" w14:textId="77777777"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p>
    <w:p w14:paraId="4A3DA5FD" w14:textId="77777777"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r w:rsidRPr="005F4B84">
        <w:rPr>
          <w:rFonts w:ascii="Times New Roman" w:eastAsia="Calibri" w:hAnsi="Times New Roman" w:cs="Times New Roman"/>
          <w:kern w:val="0"/>
          <w:sz w:val="24"/>
          <w:szCs w:val="24"/>
          <w14:ligatures w14:val="none"/>
        </w:rPr>
        <w:t>(allkirjastatud digitaalselt)</w:t>
      </w:r>
    </w:p>
    <w:p w14:paraId="3A15C276" w14:textId="77777777" w:rsidR="005F4B84" w:rsidRPr="005F4B84" w:rsidRDefault="005F4B84" w:rsidP="005F4B84">
      <w:pPr>
        <w:spacing w:after="0" w:line="240" w:lineRule="auto"/>
        <w:jc w:val="both"/>
        <w:rPr>
          <w:rFonts w:ascii="Times New Roman" w:eastAsia="Calibri" w:hAnsi="Times New Roman" w:cs="Times New Roman"/>
          <w:kern w:val="0"/>
          <w:sz w:val="24"/>
          <w:szCs w:val="24"/>
          <w14:ligatures w14:val="none"/>
        </w:rPr>
      </w:pPr>
    </w:p>
    <w:p w14:paraId="3C742BA4" w14:textId="77777777" w:rsidR="005F4B84" w:rsidRDefault="005F4B84" w:rsidP="005F4B84">
      <w:pPr>
        <w:spacing w:after="0" w:line="240" w:lineRule="auto"/>
        <w:rPr>
          <w:rFonts w:ascii="Times New Roman" w:hAnsi="Times New Roman" w:cs="Times New Roman"/>
          <w:sz w:val="24"/>
          <w:szCs w:val="24"/>
          <w:lang w:val="et"/>
        </w:rPr>
      </w:pPr>
    </w:p>
    <w:sectPr w:rsidR="005F4B8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kus Ühtigi" w:date="2024-09-18T13:26:00Z" w:initials="MÜ">
    <w:p w14:paraId="1B51C45B" w14:textId="77777777" w:rsidR="00DA5E72" w:rsidRDefault="00DA5E72" w:rsidP="00DA5E72">
      <w:pPr>
        <w:pStyle w:val="Kommentaaritekst"/>
      </w:pPr>
      <w:r>
        <w:rPr>
          <w:rStyle w:val="Kommentaariviide"/>
        </w:rPr>
        <w:annotationRef/>
      </w:r>
      <w:r>
        <w:t xml:space="preserve">Riigikogu juhatuse 2014. aasta 10. aprilli otsusega nr 70 kehtestatud eelnõu ja seletuskirja vormistamise juhendi kohaselt (lk 2) peaksid veerised olema vasakul 3 cm ning ülal, all, paremal 2 cm. </w:t>
      </w:r>
    </w:p>
    <w:p w14:paraId="2B81C7AD" w14:textId="77777777" w:rsidR="00DA5E72" w:rsidRDefault="00DA5E72" w:rsidP="00DA5E72">
      <w:pPr>
        <w:pStyle w:val="Kommentaaritekst"/>
      </w:pPr>
      <w:r>
        <w:t>Pealkiri peaks asuma lehekülje kolmandal real. Puudu on leheküljenumbrid, need tuleks sama juhendi lk 3 kohaselt lisada (jalusesse ja keskele).</w:t>
      </w:r>
    </w:p>
  </w:comment>
  <w:comment w:id="1" w:author="Pilleriin Lindsalu" w:date="2024-09-19T09:48:00Z" w:initials="PL">
    <w:p w14:paraId="3B9D9745" w14:textId="77777777" w:rsidR="007B5509" w:rsidRDefault="007B5509" w:rsidP="007B5509">
      <w:pPr>
        <w:pStyle w:val="Kommentaaritekst"/>
      </w:pPr>
      <w:r>
        <w:rPr>
          <w:rStyle w:val="Kommentaariviide"/>
        </w:rPr>
        <w:annotationRef/>
      </w:r>
      <w:r>
        <w:t xml:space="preserve">Palume sisukokkuvõttes lühidalt selgitada muudatuse sisulist vajadust ja eesmärki (riigieelarve läbipaistvus ja selgus avalikkuse jaoks). </w:t>
      </w:r>
    </w:p>
    <w:p w14:paraId="3E1BA381" w14:textId="77777777" w:rsidR="007B5509" w:rsidRDefault="007B5509" w:rsidP="007B5509">
      <w:pPr>
        <w:pStyle w:val="Kommentaaritekst"/>
      </w:pPr>
      <w:r>
        <w:t>Nõuded sisukokkuvõttes kajastatavale infole on sätestatud HÕNTE § 41 lõikes 2.</w:t>
      </w:r>
    </w:p>
  </w:comment>
  <w:comment w:id="2" w:author="Markus Ühtigi" w:date="2024-09-18T13:40:00Z" w:initials="MÜ">
    <w:p w14:paraId="6A845302" w14:textId="30CDB92A" w:rsidR="00E46925" w:rsidRDefault="00586528" w:rsidP="00E46925">
      <w:pPr>
        <w:pStyle w:val="Kommentaaritekst"/>
      </w:pPr>
      <w:r>
        <w:rPr>
          <w:rStyle w:val="Kommentaariviide"/>
        </w:rPr>
        <w:annotationRef/>
      </w:r>
      <w:r w:rsidR="00E46925">
        <w:t>Tuleks täiendada VTK koostamise või mittekoostamise selgitusega. Vt HÕNTE § 42 lg 2. Kui tegemist on antud juhul HÕNTE § 1 lg 2 p 4 olukorraga, tuleks ka niiviisi selgitada (ei piisa vaid alusele viitamisest).</w:t>
      </w:r>
    </w:p>
  </w:comment>
  <w:comment w:id="3" w:author="Pilleriin Lindsalu" w:date="2024-09-19T09:51:00Z" w:initials="PL">
    <w:p w14:paraId="24D26764" w14:textId="77777777" w:rsidR="007B5509" w:rsidRDefault="007B5509" w:rsidP="007B5509">
      <w:pPr>
        <w:pStyle w:val="Kommentaaritekst"/>
      </w:pPr>
      <w:r>
        <w:rPr>
          <w:rStyle w:val="Kommentaariviide"/>
        </w:rPr>
        <w:annotationRef/>
      </w:r>
      <w:r>
        <w:t>Sarnaselt sisukokkuvõttele ei selgu ka siit, mis on riigieelarve liigendust puudutava muudatuse sisuline eesmärk.</w:t>
      </w:r>
    </w:p>
  </w:comment>
  <w:comment w:id="4" w:author="Markus Ühtigi" w:date="2024-09-18T13:53:00Z" w:initials="MÜ">
    <w:p w14:paraId="4F15D972" w14:textId="3F339E5D" w:rsidR="00E21B09" w:rsidRDefault="00E21B09" w:rsidP="00E21B09">
      <w:pPr>
        <w:pStyle w:val="Kommentaaritekst"/>
      </w:pPr>
      <w:r>
        <w:rPr>
          <w:rStyle w:val="Kommentaariviide"/>
        </w:rPr>
        <w:annotationRef/>
      </w:r>
      <w:r>
        <w:t>EN järgi (p 7) on muudatus veel ühe uue paragrahviga täiendamine ning seda seletuskirjas käsitletud ei ole. Palun lisada ka selle selgitus.</w:t>
      </w:r>
    </w:p>
  </w:comment>
  <w:comment w:id="5" w:author="Markus Ühtigi" w:date="2024-09-18T13:47:00Z" w:initials="MÜ">
    <w:p w14:paraId="7ED3E887" w14:textId="342645DD" w:rsidR="00CC23CC" w:rsidRDefault="002A4AE2" w:rsidP="00CC23CC">
      <w:pPr>
        <w:pStyle w:val="Kommentaaritekst"/>
      </w:pPr>
      <w:r>
        <w:rPr>
          <w:rStyle w:val="Kommentaariviide"/>
        </w:rPr>
        <w:annotationRef/>
      </w:r>
      <w:r w:rsidR="00CC23CC">
        <w:t xml:space="preserve">Ei vasta eelnõule endale. Kehtetuks tunnistatakse nendest vaid 3. peatüki 3. jagu. Ülejäänud kas muudetakse või jäetakse midagi välja (EN järgi). Palun viia SK ja EN kooskõlla. </w:t>
      </w:r>
    </w:p>
    <w:p w14:paraId="367E6630" w14:textId="77777777" w:rsidR="00CC23CC" w:rsidRDefault="00CC23CC" w:rsidP="00CC23CC">
      <w:pPr>
        <w:pStyle w:val="Kommentaaritekst"/>
      </w:pPr>
      <w:r>
        <w:t>Lisaks soovitaks kirjutada muudatused natuke pikemalt lahti, hetkel on vaid viide sellele, et "stabiilsusprogramm" kaotatakse. Selgitada, millised muudatused on, võimalusel ka siduda põhjendusega.</w:t>
      </w:r>
    </w:p>
  </w:comment>
  <w:comment w:id="6" w:author="Markus Ühtigi" w:date="2024-09-18T13:59:00Z" w:initials="MÜ">
    <w:p w14:paraId="7094B6F0" w14:textId="77777777" w:rsidR="001C7ECA" w:rsidRDefault="001C7ECA" w:rsidP="001C7ECA">
      <w:pPr>
        <w:pStyle w:val="Kommentaaritekst"/>
      </w:pPr>
      <w:r>
        <w:rPr>
          <w:rStyle w:val="Kommentaariviide"/>
        </w:rPr>
        <w:annotationRef/>
      </w:r>
      <w:r>
        <w:t>Võimalusel järgnevaid tabeleid veidi suurendada.</w:t>
      </w:r>
    </w:p>
  </w:comment>
  <w:comment w:id="7" w:author="Pilleriin Lindsalu" w:date="2024-09-19T09:52:00Z" w:initials="PL">
    <w:p w14:paraId="7A945596" w14:textId="77777777" w:rsidR="007B5509" w:rsidRDefault="007B5509" w:rsidP="007B5509">
      <w:pPr>
        <w:pStyle w:val="Kommentaaritekst"/>
      </w:pPr>
      <w:r>
        <w:rPr>
          <w:rStyle w:val="Kommentaariviide"/>
        </w:rPr>
        <w:annotationRef/>
      </w:r>
      <w:r>
        <w:t>Saame aru, et kulude liigendus kavandatud jaotuse alusel hakkab edaspidi olema aastase riigieelarve lisas. Palume see seletuskirjas selgelt välja tuua (juba sisukokkuvõttes võiks olla öeldud, kust on administratiivne kulude liigendus edaspidi leitav).</w:t>
      </w:r>
    </w:p>
  </w:comment>
  <w:comment w:id="9" w:author="Markus Ühtigi" w:date="2024-09-18T13:51:00Z" w:initials="MÜ">
    <w:p w14:paraId="1396D919" w14:textId="06ED64A0" w:rsidR="00BA6B2B" w:rsidRDefault="00BA6B2B" w:rsidP="00BA6B2B">
      <w:pPr>
        <w:pStyle w:val="Kommentaaritekst"/>
      </w:pPr>
      <w:r>
        <w:rPr>
          <w:rStyle w:val="Kommentaariviide"/>
        </w:rPr>
        <w:annotationRef/>
      </w:r>
      <w:r>
        <w:t>Ehk oleks parem "hakkab kehtima" vms?</w:t>
      </w:r>
    </w:p>
  </w:comment>
  <w:comment w:id="11" w:author="Markus Ühtigi" w:date="2024-09-18T13:55:00Z" w:initials="MÜ">
    <w:p w14:paraId="1D233F0C" w14:textId="77777777" w:rsidR="00E21B09" w:rsidRDefault="00E21B09" w:rsidP="00E21B09">
      <w:pPr>
        <w:pStyle w:val="Kommentaaritekst"/>
      </w:pPr>
      <w:r>
        <w:rPr>
          <w:rStyle w:val="Kommentaariviide"/>
        </w:rPr>
        <w:annotationRef/>
      </w:r>
      <w:r>
        <w:t>Võib ka veel viidata eespool viidatud EL õigusele.</w:t>
      </w:r>
    </w:p>
  </w:comment>
  <w:comment w:id="12" w:author="Pilleriin Lindsalu" w:date="2024-09-19T09:53:00Z" w:initials="PL">
    <w:p w14:paraId="1E465755" w14:textId="77777777" w:rsidR="007B5509" w:rsidRDefault="007B5509" w:rsidP="007B5509">
      <w:pPr>
        <w:pStyle w:val="Kommentaaritekst"/>
      </w:pPr>
      <w:r>
        <w:rPr>
          <w:rStyle w:val="Kommentaariviide"/>
        </w:rPr>
        <w:annotationRef/>
      </w:r>
      <w:r>
        <w:t>Palume mõju osa täiendada ning selgitada, kelle jaoks ja miks on riigieelarve parem arusaadavus oluline, ehk mis on muudatuse positiivne mõju. Teatavasti on aastase riigieelarve selgust kritiseerinud eelkõige Riigikogu, aga ka laiem avalikkus - palume käsitleda neid mõjutatud sihtrühmana.</w:t>
      </w:r>
    </w:p>
  </w:comment>
  <w:comment w:id="13" w:author="Pilleriin Lindsalu" w:date="2024-09-19T09:54:00Z" w:initials="PL">
    <w:p w14:paraId="42BC36CA" w14:textId="77777777" w:rsidR="007B5509" w:rsidRDefault="007B5509" w:rsidP="007B5509">
      <w:pPr>
        <w:pStyle w:val="Kommentaaritekst"/>
      </w:pPr>
      <w:r>
        <w:rPr>
          <w:rStyle w:val="Kommentaariviide"/>
        </w:rPr>
        <w:annotationRef/>
      </w:r>
      <w:r>
        <w:t xml:space="preserve">Milline on aga stabiilsusprogrammi nõude kaotamise mõju riigiasutustele, eelkõige Rahandusministeeriumile? Seletuskirjas ei ole selgitatud, miks stabiilsusprogrammi nõudest ELi tasandil loobuti ning kas seda hakkab asendama mõni muu meede. Palume lühidalt muudatuse tausta avada. </w:t>
      </w:r>
    </w:p>
  </w:comment>
  <w:comment w:id="14" w:author="Markus Ühtigi" w:date="2024-09-19T09:25:00Z" w:initials="MÜ">
    <w:p w14:paraId="23893486" w14:textId="79D7DFDA" w:rsidR="00FE22A8" w:rsidRDefault="00FE22A8" w:rsidP="00FE22A8">
      <w:pPr>
        <w:pStyle w:val="Kommentaaritekst"/>
      </w:pPr>
      <w:r>
        <w:rPr>
          <w:rStyle w:val="Kommentaariviide"/>
        </w:rPr>
        <w:annotationRef/>
      </w:r>
      <w:r>
        <w:t>RaM-i põhimäärus (§ 30-1 p 6) mainib "stabiilsusprogrammi", kuid EN-ga kaotatakse nõue koostada stabiilsusprogrammi. Oleks vaja tulenevalt sellest ka näiteks seda rakendusakti muuta?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81C7AD" w15:done="0"/>
  <w15:commentEx w15:paraId="3E1BA381" w15:done="0"/>
  <w15:commentEx w15:paraId="6A845302" w15:done="0"/>
  <w15:commentEx w15:paraId="24D26764" w15:done="0"/>
  <w15:commentEx w15:paraId="4F15D972" w15:done="0"/>
  <w15:commentEx w15:paraId="367E6630" w15:done="0"/>
  <w15:commentEx w15:paraId="7094B6F0" w15:done="0"/>
  <w15:commentEx w15:paraId="7A945596" w15:done="0"/>
  <w15:commentEx w15:paraId="1396D919" w15:done="0"/>
  <w15:commentEx w15:paraId="1D233F0C" w15:done="0"/>
  <w15:commentEx w15:paraId="1E465755" w15:done="0"/>
  <w15:commentEx w15:paraId="42BC36CA" w15:done="0"/>
  <w15:commentEx w15:paraId="238934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5536C" w16cex:dateUtc="2024-09-18T10:26:00Z"/>
  <w16cex:commentExtensible w16cex:durableId="2A9671F4" w16cex:dateUtc="2024-09-19T06:48:00Z"/>
  <w16cex:commentExtensible w16cex:durableId="2A9556D5" w16cex:dateUtc="2024-09-18T10:40:00Z"/>
  <w16cex:commentExtensible w16cex:durableId="2A967295" w16cex:dateUtc="2024-09-19T06:51:00Z"/>
  <w16cex:commentExtensible w16cex:durableId="2A9559E4" w16cex:dateUtc="2024-09-18T10:53:00Z"/>
  <w16cex:commentExtensible w16cex:durableId="2A955879" w16cex:dateUtc="2024-09-18T10:47:00Z"/>
  <w16cex:commentExtensible w16cex:durableId="2A955B4C" w16cex:dateUtc="2024-09-18T10:59:00Z"/>
  <w16cex:commentExtensible w16cex:durableId="2A9672F8" w16cex:dateUtc="2024-09-19T06:52:00Z"/>
  <w16cex:commentExtensible w16cex:durableId="2A95595A" w16cex:dateUtc="2024-09-18T10:51:00Z"/>
  <w16cex:commentExtensible w16cex:durableId="2A955A58" w16cex:dateUtc="2024-09-18T10:55:00Z"/>
  <w16cex:commentExtensible w16cex:durableId="2A967333" w16cex:dateUtc="2024-09-19T06:53:00Z"/>
  <w16cex:commentExtensible w16cex:durableId="2A967350" w16cex:dateUtc="2024-09-19T06:54:00Z"/>
  <w16cex:commentExtensible w16cex:durableId="2A966C8E" w16cex:dateUtc="2024-09-19T06: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81C7AD" w16cid:durableId="2A95536C"/>
  <w16cid:commentId w16cid:paraId="3E1BA381" w16cid:durableId="2A9671F4"/>
  <w16cid:commentId w16cid:paraId="6A845302" w16cid:durableId="2A9556D5"/>
  <w16cid:commentId w16cid:paraId="24D26764" w16cid:durableId="2A967295"/>
  <w16cid:commentId w16cid:paraId="4F15D972" w16cid:durableId="2A9559E4"/>
  <w16cid:commentId w16cid:paraId="367E6630" w16cid:durableId="2A955879"/>
  <w16cid:commentId w16cid:paraId="7094B6F0" w16cid:durableId="2A955B4C"/>
  <w16cid:commentId w16cid:paraId="7A945596" w16cid:durableId="2A9672F8"/>
  <w16cid:commentId w16cid:paraId="1396D919" w16cid:durableId="2A95595A"/>
  <w16cid:commentId w16cid:paraId="1D233F0C" w16cid:durableId="2A955A58"/>
  <w16cid:commentId w16cid:paraId="1E465755" w16cid:durableId="2A967333"/>
  <w16cid:commentId w16cid:paraId="42BC36CA" w16cid:durableId="2A967350"/>
  <w16cid:commentId w16cid:paraId="23893486" w16cid:durableId="2A966C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D5368" w14:textId="77777777" w:rsidR="005000AE" w:rsidRDefault="005000AE" w:rsidP="005F4B84">
      <w:pPr>
        <w:spacing w:after="0" w:line="240" w:lineRule="auto"/>
      </w:pPr>
      <w:r>
        <w:separator/>
      </w:r>
    </w:p>
  </w:endnote>
  <w:endnote w:type="continuationSeparator" w:id="0">
    <w:p w14:paraId="0F1EC31B" w14:textId="77777777" w:rsidR="005000AE" w:rsidRDefault="005000AE" w:rsidP="005F4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17E4C" w14:textId="77777777" w:rsidR="005000AE" w:rsidRDefault="005000AE" w:rsidP="005F4B84">
      <w:pPr>
        <w:spacing w:after="0" w:line="240" w:lineRule="auto"/>
      </w:pPr>
      <w:r>
        <w:separator/>
      </w:r>
    </w:p>
  </w:footnote>
  <w:footnote w:type="continuationSeparator" w:id="0">
    <w:p w14:paraId="42CA0256" w14:textId="77777777" w:rsidR="005000AE" w:rsidRDefault="005000AE" w:rsidP="005F4B84">
      <w:pPr>
        <w:spacing w:after="0" w:line="240" w:lineRule="auto"/>
      </w:pPr>
      <w:r>
        <w:continuationSeparator/>
      </w:r>
    </w:p>
  </w:footnote>
  <w:footnote w:id="1">
    <w:p w14:paraId="139BD4EA" w14:textId="4C8F3EA4" w:rsidR="007A15AE" w:rsidRDefault="007A15AE">
      <w:pPr>
        <w:pStyle w:val="Allmrkusetekst"/>
      </w:pPr>
      <w:r>
        <w:rPr>
          <w:rStyle w:val="Allmrkuseviide"/>
        </w:rPr>
        <w:footnoteRef/>
      </w:r>
      <w:r>
        <w:t xml:space="preserve"> </w:t>
      </w:r>
      <w:hyperlink r:id="rId1" w:history="1">
        <w:r w:rsidRPr="007A15AE">
          <w:rPr>
            <w:rStyle w:val="Hperlink"/>
          </w:rPr>
          <w:t>Määrus - 2024/1263 - EN - EUR-Lex (europa.eu)</w:t>
        </w:r>
      </w:hyperlink>
    </w:p>
    <w:p w14:paraId="7C2DF798" w14:textId="77777777" w:rsidR="007A15AE" w:rsidRDefault="007A15AE" w:rsidP="00D32569">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1F09"/>
    <w:multiLevelType w:val="hybridMultilevel"/>
    <w:tmpl w:val="31ACEBC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49863AC"/>
    <w:multiLevelType w:val="hybridMultilevel"/>
    <w:tmpl w:val="F69EBEB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3039D6"/>
    <w:multiLevelType w:val="hybridMultilevel"/>
    <w:tmpl w:val="16CE4814"/>
    <w:lvl w:ilvl="0" w:tplc="04250011">
      <w:start w:val="1"/>
      <w:numFmt w:val="decimal"/>
      <w:lvlText w:val="%1)"/>
      <w:lvlJc w:val="left"/>
      <w:pPr>
        <w:ind w:left="363" w:hanging="360"/>
      </w:pPr>
    </w:lvl>
    <w:lvl w:ilvl="1" w:tplc="04250019" w:tentative="1">
      <w:start w:val="1"/>
      <w:numFmt w:val="lowerLetter"/>
      <w:lvlText w:val="%2."/>
      <w:lvlJc w:val="left"/>
      <w:pPr>
        <w:ind w:left="1083" w:hanging="360"/>
      </w:pPr>
    </w:lvl>
    <w:lvl w:ilvl="2" w:tplc="0425001B" w:tentative="1">
      <w:start w:val="1"/>
      <w:numFmt w:val="lowerRoman"/>
      <w:lvlText w:val="%3."/>
      <w:lvlJc w:val="right"/>
      <w:pPr>
        <w:ind w:left="1803" w:hanging="180"/>
      </w:pPr>
    </w:lvl>
    <w:lvl w:ilvl="3" w:tplc="0425000F" w:tentative="1">
      <w:start w:val="1"/>
      <w:numFmt w:val="decimal"/>
      <w:lvlText w:val="%4."/>
      <w:lvlJc w:val="left"/>
      <w:pPr>
        <w:ind w:left="2523" w:hanging="360"/>
      </w:pPr>
    </w:lvl>
    <w:lvl w:ilvl="4" w:tplc="04250019" w:tentative="1">
      <w:start w:val="1"/>
      <w:numFmt w:val="lowerLetter"/>
      <w:lvlText w:val="%5."/>
      <w:lvlJc w:val="left"/>
      <w:pPr>
        <w:ind w:left="3243" w:hanging="360"/>
      </w:pPr>
    </w:lvl>
    <w:lvl w:ilvl="5" w:tplc="0425001B" w:tentative="1">
      <w:start w:val="1"/>
      <w:numFmt w:val="lowerRoman"/>
      <w:lvlText w:val="%6."/>
      <w:lvlJc w:val="right"/>
      <w:pPr>
        <w:ind w:left="3963" w:hanging="180"/>
      </w:pPr>
    </w:lvl>
    <w:lvl w:ilvl="6" w:tplc="0425000F" w:tentative="1">
      <w:start w:val="1"/>
      <w:numFmt w:val="decimal"/>
      <w:lvlText w:val="%7."/>
      <w:lvlJc w:val="left"/>
      <w:pPr>
        <w:ind w:left="4683" w:hanging="360"/>
      </w:pPr>
    </w:lvl>
    <w:lvl w:ilvl="7" w:tplc="04250019" w:tentative="1">
      <w:start w:val="1"/>
      <w:numFmt w:val="lowerLetter"/>
      <w:lvlText w:val="%8."/>
      <w:lvlJc w:val="left"/>
      <w:pPr>
        <w:ind w:left="5403" w:hanging="360"/>
      </w:pPr>
    </w:lvl>
    <w:lvl w:ilvl="8" w:tplc="0425001B" w:tentative="1">
      <w:start w:val="1"/>
      <w:numFmt w:val="lowerRoman"/>
      <w:lvlText w:val="%9."/>
      <w:lvlJc w:val="right"/>
      <w:pPr>
        <w:ind w:left="6123" w:hanging="180"/>
      </w:pPr>
    </w:lvl>
  </w:abstractNum>
  <w:abstractNum w:abstractNumId="3" w15:restartNumberingAfterBreak="0">
    <w:nsid w:val="0850066E"/>
    <w:multiLevelType w:val="hybridMultilevel"/>
    <w:tmpl w:val="8E027F8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30CE003F"/>
    <w:multiLevelType w:val="hybridMultilevel"/>
    <w:tmpl w:val="AA38950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15D72AB"/>
    <w:multiLevelType w:val="hybridMultilevel"/>
    <w:tmpl w:val="EAE604D2"/>
    <w:lvl w:ilvl="0" w:tplc="FD80B7E2">
      <w:start w:val="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30D2EDB"/>
    <w:multiLevelType w:val="hybridMultilevel"/>
    <w:tmpl w:val="A65EDB98"/>
    <w:lvl w:ilvl="0" w:tplc="8C9486C4">
      <w:start w:val="1"/>
      <w:numFmt w:val="decimal"/>
      <w:lvlText w:val="(%1)"/>
      <w:lvlJc w:val="left"/>
      <w:pPr>
        <w:ind w:left="465" w:hanging="360"/>
      </w:pPr>
      <w:rPr>
        <w:rFonts w:hint="default"/>
      </w:rPr>
    </w:lvl>
    <w:lvl w:ilvl="1" w:tplc="04250019" w:tentative="1">
      <w:start w:val="1"/>
      <w:numFmt w:val="lowerLetter"/>
      <w:lvlText w:val="%2."/>
      <w:lvlJc w:val="left"/>
      <w:pPr>
        <w:ind w:left="1185" w:hanging="360"/>
      </w:pPr>
    </w:lvl>
    <w:lvl w:ilvl="2" w:tplc="0425001B" w:tentative="1">
      <w:start w:val="1"/>
      <w:numFmt w:val="lowerRoman"/>
      <w:lvlText w:val="%3."/>
      <w:lvlJc w:val="right"/>
      <w:pPr>
        <w:ind w:left="1905" w:hanging="180"/>
      </w:pPr>
    </w:lvl>
    <w:lvl w:ilvl="3" w:tplc="0425000F" w:tentative="1">
      <w:start w:val="1"/>
      <w:numFmt w:val="decimal"/>
      <w:lvlText w:val="%4."/>
      <w:lvlJc w:val="left"/>
      <w:pPr>
        <w:ind w:left="2625" w:hanging="360"/>
      </w:pPr>
    </w:lvl>
    <w:lvl w:ilvl="4" w:tplc="04250019" w:tentative="1">
      <w:start w:val="1"/>
      <w:numFmt w:val="lowerLetter"/>
      <w:lvlText w:val="%5."/>
      <w:lvlJc w:val="left"/>
      <w:pPr>
        <w:ind w:left="3345" w:hanging="360"/>
      </w:pPr>
    </w:lvl>
    <w:lvl w:ilvl="5" w:tplc="0425001B" w:tentative="1">
      <w:start w:val="1"/>
      <w:numFmt w:val="lowerRoman"/>
      <w:lvlText w:val="%6."/>
      <w:lvlJc w:val="right"/>
      <w:pPr>
        <w:ind w:left="4065" w:hanging="180"/>
      </w:pPr>
    </w:lvl>
    <w:lvl w:ilvl="6" w:tplc="0425000F" w:tentative="1">
      <w:start w:val="1"/>
      <w:numFmt w:val="decimal"/>
      <w:lvlText w:val="%7."/>
      <w:lvlJc w:val="left"/>
      <w:pPr>
        <w:ind w:left="4785" w:hanging="360"/>
      </w:pPr>
    </w:lvl>
    <w:lvl w:ilvl="7" w:tplc="04250019" w:tentative="1">
      <w:start w:val="1"/>
      <w:numFmt w:val="lowerLetter"/>
      <w:lvlText w:val="%8."/>
      <w:lvlJc w:val="left"/>
      <w:pPr>
        <w:ind w:left="5505" w:hanging="360"/>
      </w:pPr>
    </w:lvl>
    <w:lvl w:ilvl="8" w:tplc="0425001B" w:tentative="1">
      <w:start w:val="1"/>
      <w:numFmt w:val="lowerRoman"/>
      <w:lvlText w:val="%9."/>
      <w:lvlJc w:val="right"/>
      <w:pPr>
        <w:ind w:left="6225" w:hanging="180"/>
      </w:pPr>
    </w:lvl>
  </w:abstractNum>
  <w:abstractNum w:abstractNumId="7" w15:restartNumberingAfterBreak="0">
    <w:nsid w:val="434A3F31"/>
    <w:multiLevelType w:val="hybridMultilevel"/>
    <w:tmpl w:val="D9BE0574"/>
    <w:lvl w:ilvl="0" w:tplc="99AA89B2">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5C307A2D"/>
    <w:multiLevelType w:val="hybridMultilevel"/>
    <w:tmpl w:val="A63E4A66"/>
    <w:lvl w:ilvl="0" w:tplc="82543A3C">
      <w:start w:val="1"/>
      <w:numFmt w:val="decimal"/>
      <w:lvlText w:val="%1)"/>
      <w:lvlJc w:val="left"/>
      <w:pPr>
        <w:ind w:left="1020" w:hanging="360"/>
      </w:pPr>
    </w:lvl>
    <w:lvl w:ilvl="1" w:tplc="591E58F8">
      <w:start w:val="1"/>
      <w:numFmt w:val="decimal"/>
      <w:lvlText w:val="%2)"/>
      <w:lvlJc w:val="left"/>
      <w:pPr>
        <w:ind w:left="1020" w:hanging="360"/>
      </w:pPr>
    </w:lvl>
    <w:lvl w:ilvl="2" w:tplc="A5E6D882">
      <w:start w:val="1"/>
      <w:numFmt w:val="decimal"/>
      <w:lvlText w:val="%3)"/>
      <w:lvlJc w:val="left"/>
      <w:pPr>
        <w:ind w:left="1020" w:hanging="360"/>
      </w:pPr>
    </w:lvl>
    <w:lvl w:ilvl="3" w:tplc="9790FCB0">
      <w:start w:val="1"/>
      <w:numFmt w:val="decimal"/>
      <w:lvlText w:val="%4)"/>
      <w:lvlJc w:val="left"/>
      <w:pPr>
        <w:ind w:left="1020" w:hanging="360"/>
      </w:pPr>
    </w:lvl>
    <w:lvl w:ilvl="4" w:tplc="93AA8718">
      <w:start w:val="1"/>
      <w:numFmt w:val="decimal"/>
      <w:lvlText w:val="%5)"/>
      <w:lvlJc w:val="left"/>
      <w:pPr>
        <w:ind w:left="1020" w:hanging="360"/>
      </w:pPr>
    </w:lvl>
    <w:lvl w:ilvl="5" w:tplc="4072BDCC">
      <w:start w:val="1"/>
      <w:numFmt w:val="decimal"/>
      <w:lvlText w:val="%6)"/>
      <w:lvlJc w:val="left"/>
      <w:pPr>
        <w:ind w:left="1020" w:hanging="360"/>
      </w:pPr>
    </w:lvl>
    <w:lvl w:ilvl="6" w:tplc="DF14A2A6">
      <w:start w:val="1"/>
      <w:numFmt w:val="decimal"/>
      <w:lvlText w:val="%7)"/>
      <w:lvlJc w:val="left"/>
      <w:pPr>
        <w:ind w:left="1020" w:hanging="360"/>
      </w:pPr>
    </w:lvl>
    <w:lvl w:ilvl="7" w:tplc="375A0068">
      <w:start w:val="1"/>
      <w:numFmt w:val="decimal"/>
      <w:lvlText w:val="%8)"/>
      <w:lvlJc w:val="left"/>
      <w:pPr>
        <w:ind w:left="1020" w:hanging="360"/>
      </w:pPr>
    </w:lvl>
    <w:lvl w:ilvl="8" w:tplc="17E896D4">
      <w:start w:val="1"/>
      <w:numFmt w:val="decimal"/>
      <w:lvlText w:val="%9)"/>
      <w:lvlJc w:val="left"/>
      <w:pPr>
        <w:ind w:left="1020" w:hanging="360"/>
      </w:pPr>
    </w:lvl>
  </w:abstractNum>
  <w:abstractNum w:abstractNumId="9" w15:restartNumberingAfterBreak="0">
    <w:nsid w:val="6388172D"/>
    <w:multiLevelType w:val="hybridMultilevel"/>
    <w:tmpl w:val="8076AE2C"/>
    <w:lvl w:ilvl="0" w:tplc="04250001">
      <w:start w:val="1"/>
      <w:numFmt w:val="bullet"/>
      <w:lvlText w:val=""/>
      <w:lvlJc w:val="left"/>
      <w:pPr>
        <w:ind w:left="768" w:hanging="360"/>
      </w:pPr>
      <w:rPr>
        <w:rFonts w:ascii="Symbol" w:hAnsi="Symbol" w:hint="default"/>
      </w:rPr>
    </w:lvl>
    <w:lvl w:ilvl="1" w:tplc="04250003" w:tentative="1">
      <w:start w:val="1"/>
      <w:numFmt w:val="bullet"/>
      <w:lvlText w:val="o"/>
      <w:lvlJc w:val="left"/>
      <w:pPr>
        <w:ind w:left="1488" w:hanging="360"/>
      </w:pPr>
      <w:rPr>
        <w:rFonts w:ascii="Courier New" w:hAnsi="Courier New" w:cs="Courier New" w:hint="default"/>
      </w:rPr>
    </w:lvl>
    <w:lvl w:ilvl="2" w:tplc="04250005" w:tentative="1">
      <w:start w:val="1"/>
      <w:numFmt w:val="bullet"/>
      <w:lvlText w:val=""/>
      <w:lvlJc w:val="left"/>
      <w:pPr>
        <w:ind w:left="2208" w:hanging="360"/>
      </w:pPr>
      <w:rPr>
        <w:rFonts w:ascii="Wingdings" w:hAnsi="Wingdings" w:hint="default"/>
      </w:rPr>
    </w:lvl>
    <w:lvl w:ilvl="3" w:tplc="04250001" w:tentative="1">
      <w:start w:val="1"/>
      <w:numFmt w:val="bullet"/>
      <w:lvlText w:val=""/>
      <w:lvlJc w:val="left"/>
      <w:pPr>
        <w:ind w:left="2928" w:hanging="360"/>
      </w:pPr>
      <w:rPr>
        <w:rFonts w:ascii="Symbol" w:hAnsi="Symbol" w:hint="default"/>
      </w:rPr>
    </w:lvl>
    <w:lvl w:ilvl="4" w:tplc="04250003" w:tentative="1">
      <w:start w:val="1"/>
      <w:numFmt w:val="bullet"/>
      <w:lvlText w:val="o"/>
      <w:lvlJc w:val="left"/>
      <w:pPr>
        <w:ind w:left="3648" w:hanging="360"/>
      </w:pPr>
      <w:rPr>
        <w:rFonts w:ascii="Courier New" w:hAnsi="Courier New" w:cs="Courier New" w:hint="default"/>
      </w:rPr>
    </w:lvl>
    <w:lvl w:ilvl="5" w:tplc="04250005" w:tentative="1">
      <w:start w:val="1"/>
      <w:numFmt w:val="bullet"/>
      <w:lvlText w:val=""/>
      <w:lvlJc w:val="left"/>
      <w:pPr>
        <w:ind w:left="4368" w:hanging="360"/>
      </w:pPr>
      <w:rPr>
        <w:rFonts w:ascii="Wingdings" w:hAnsi="Wingdings" w:hint="default"/>
      </w:rPr>
    </w:lvl>
    <w:lvl w:ilvl="6" w:tplc="04250001" w:tentative="1">
      <w:start w:val="1"/>
      <w:numFmt w:val="bullet"/>
      <w:lvlText w:val=""/>
      <w:lvlJc w:val="left"/>
      <w:pPr>
        <w:ind w:left="5088" w:hanging="360"/>
      </w:pPr>
      <w:rPr>
        <w:rFonts w:ascii="Symbol" w:hAnsi="Symbol" w:hint="default"/>
      </w:rPr>
    </w:lvl>
    <w:lvl w:ilvl="7" w:tplc="04250003" w:tentative="1">
      <w:start w:val="1"/>
      <w:numFmt w:val="bullet"/>
      <w:lvlText w:val="o"/>
      <w:lvlJc w:val="left"/>
      <w:pPr>
        <w:ind w:left="5808" w:hanging="360"/>
      </w:pPr>
      <w:rPr>
        <w:rFonts w:ascii="Courier New" w:hAnsi="Courier New" w:cs="Courier New" w:hint="default"/>
      </w:rPr>
    </w:lvl>
    <w:lvl w:ilvl="8" w:tplc="04250005" w:tentative="1">
      <w:start w:val="1"/>
      <w:numFmt w:val="bullet"/>
      <w:lvlText w:val=""/>
      <w:lvlJc w:val="left"/>
      <w:pPr>
        <w:ind w:left="6528" w:hanging="360"/>
      </w:pPr>
      <w:rPr>
        <w:rFonts w:ascii="Wingdings" w:hAnsi="Wingdings" w:hint="default"/>
      </w:rPr>
    </w:lvl>
  </w:abstractNum>
  <w:abstractNum w:abstractNumId="10" w15:restartNumberingAfterBreak="0">
    <w:nsid w:val="7C633407"/>
    <w:multiLevelType w:val="hybridMultilevel"/>
    <w:tmpl w:val="9C0CF55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7CAC1427"/>
    <w:multiLevelType w:val="hybridMultilevel"/>
    <w:tmpl w:val="D44042C2"/>
    <w:lvl w:ilvl="0" w:tplc="04250011">
      <w:start w:val="1"/>
      <w:numFmt w:val="decimal"/>
      <w:lvlText w:val="%1)"/>
      <w:lvlJc w:val="left"/>
      <w:pPr>
        <w:ind w:left="720" w:hanging="360"/>
      </w:pPr>
    </w:lvl>
    <w:lvl w:ilvl="1" w:tplc="61B851D6">
      <w:start w:val="1"/>
      <w:numFmt w:val="bullet"/>
      <w:lvlText w:val="•"/>
      <w:lvlJc w:val="left"/>
      <w:pPr>
        <w:ind w:left="1785" w:hanging="705"/>
      </w:pPr>
      <w:rPr>
        <w:rFonts w:ascii="Times New Roman" w:eastAsiaTheme="minorHAnsi" w:hAnsi="Times New Roman" w:cs="Times New Roman"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82874018">
    <w:abstractNumId w:val="3"/>
  </w:num>
  <w:num w:numId="2" w16cid:durableId="2002850082">
    <w:abstractNumId w:val="3"/>
  </w:num>
  <w:num w:numId="3" w16cid:durableId="2124880302">
    <w:abstractNumId w:val="9"/>
  </w:num>
  <w:num w:numId="4" w16cid:durableId="353191339">
    <w:abstractNumId w:val="2"/>
  </w:num>
  <w:num w:numId="5" w16cid:durableId="419564476">
    <w:abstractNumId w:val="4"/>
  </w:num>
  <w:num w:numId="6" w16cid:durableId="1807623000">
    <w:abstractNumId w:val="8"/>
  </w:num>
  <w:num w:numId="7" w16cid:durableId="3381241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7165608">
    <w:abstractNumId w:val="11"/>
  </w:num>
  <w:num w:numId="9" w16cid:durableId="826435834">
    <w:abstractNumId w:val="1"/>
  </w:num>
  <w:num w:numId="10" w16cid:durableId="1415274051">
    <w:abstractNumId w:val="0"/>
  </w:num>
  <w:num w:numId="11" w16cid:durableId="1159271069">
    <w:abstractNumId w:val="6"/>
  </w:num>
  <w:num w:numId="12" w16cid:durableId="408114713">
    <w:abstractNumId w:val="10"/>
  </w:num>
  <w:num w:numId="13" w16cid:durableId="1839038027">
    <w:abstractNumId w:val="7"/>
  </w:num>
  <w:num w:numId="14" w16cid:durableId="53801547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us Ühtigi">
    <w15:presenceInfo w15:providerId="AD" w15:userId="S-1-5-21-23267018-1296325175-649218145-117111"/>
  </w15:person>
  <w15:person w15:author="Pilleriin Lindsalu">
    <w15:presenceInfo w15:providerId="AD" w15:userId="S-1-5-21-23267018-1296325175-649218145-781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2E1"/>
    <w:rsid w:val="00001406"/>
    <w:rsid w:val="00011A49"/>
    <w:rsid w:val="000217F2"/>
    <w:rsid w:val="00026DF3"/>
    <w:rsid w:val="00034825"/>
    <w:rsid w:val="000366E3"/>
    <w:rsid w:val="0005324C"/>
    <w:rsid w:val="0005389E"/>
    <w:rsid w:val="00054F85"/>
    <w:rsid w:val="0006004F"/>
    <w:rsid w:val="0007025B"/>
    <w:rsid w:val="0007081B"/>
    <w:rsid w:val="00072DDD"/>
    <w:rsid w:val="000731FB"/>
    <w:rsid w:val="00074DD6"/>
    <w:rsid w:val="0008493D"/>
    <w:rsid w:val="00086970"/>
    <w:rsid w:val="00091BF0"/>
    <w:rsid w:val="00095DDB"/>
    <w:rsid w:val="00096C15"/>
    <w:rsid w:val="000A0893"/>
    <w:rsid w:val="000A7655"/>
    <w:rsid w:val="000C5D55"/>
    <w:rsid w:val="000C7605"/>
    <w:rsid w:val="000D091B"/>
    <w:rsid w:val="000D70FE"/>
    <w:rsid w:val="000E0FE4"/>
    <w:rsid w:val="000F2826"/>
    <w:rsid w:val="000F72E1"/>
    <w:rsid w:val="000F7F28"/>
    <w:rsid w:val="001020D8"/>
    <w:rsid w:val="00106F33"/>
    <w:rsid w:val="00110402"/>
    <w:rsid w:val="001162C4"/>
    <w:rsid w:val="00122874"/>
    <w:rsid w:val="00123071"/>
    <w:rsid w:val="00123224"/>
    <w:rsid w:val="001330C5"/>
    <w:rsid w:val="00141758"/>
    <w:rsid w:val="001530D9"/>
    <w:rsid w:val="00155F8A"/>
    <w:rsid w:val="00156FD6"/>
    <w:rsid w:val="00166BE0"/>
    <w:rsid w:val="001777B0"/>
    <w:rsid w:val="00191C65"/>
    <w:rsid w:val="001B04BD"/>
    <w:rsid w:val="001B75D3"/>
    <w:rsid w:val="001C09D5"/>
    <w:rsid w:val="001C1004"/>
    <w:rsid w:val="001C532E"/>
    <w:rsid w:val="001C7ECA"/>
    <w:rsid w:val="001E2A0B"/>
    <w:rsid w:val="001F3630"/>
    <w:rsid w:val="001F540A"/>
    <w:rsid w:val="001F5F00"/>
    <w:rsid w:val="001F776B"/>
    <w:rsid w:val="002038F2"/>
    <w:rsid w:val="00211403"/>
    <w:rsid w:val="00221617"/>
    <w:rsid w:val="002250B6"/>
    <w:rsid w:val="00232C7C"/>
    <w:rsid w:val="00241813"/>
    <w:rsid w:val="00246B05"/>
    <w:rsid w:val="00250F90"/>
    <w:rsid w:val="00265A0E"/>
    <w:rsid w:val="00277DA8"/>
    <w:rsid w:val="00277EC3"/>
    <w:rsid w:val="002833CC"/>
    <w:rsid w:val="00285EAB"/>
    <w:rsid w:val="002A4AE2"/>
    <w:rsid w:val="002B17AA"/>
    <w:rsid w:val="002D3557"/>
    <w:rsid w:val="002D4718"/>
    <w:rsid w:val="002E14C4"/>
    <w:rsid w:val="002E3732"/>
    <w:rsid w:val="002E7BB2"/>
    <w:rsid w:val="002F079E"/>
    <w:rsid w:val="002F3ECE"/>
    <w:rsid w:val="002F7DA8"/>
    <w:rsid w:val="0031609F"/>
    <w:rsid w:val="00327117"/>
    <w:rsid w:val="0033197A"/>
    <w:rsid w:val="00340F7B"/>
    <w:rsid w:val="00356FDF"/>
    <w:rsid w:val="00366AC1"/>
    <w:rsid w:val="00382483"/>
    <w:rsid w:val="00383381"/>
    <w:rsid w:val="00385593"/>
    <w:rsid w:val="00387172"/>
    <w:rsid w:val="003B3AC8"/>
    <w:rsid w:val="003B5A33"/>
    <w:rsid w:val="003C1C6D"/>
    <w:rsid w:val="003C5156"/>
    <w:rsid w:val="003C5FD1"/>
    <w:rsid w:val="003C6A57"/>
    <w:rsid w:val="003E5429"/>
    <w:rsid w:val="003E7ADB"/>
    <w:rsid w:val="003E7B47"/>
    <w:rsid w:val="003F4310"/>
    <w:rsid w:val="003F75A1"/>
    <w:rsid w:val="00417356"/>
    <w:rsid w:val="00423B84"/>
    <w:rsid w:val="004513EE"/>
    <w:rsid w:val="004721B1"/>
    <w:rsid w:val="004754AF"/>
    <w:rsid w:val="00484678"/>
    <w:rsid w:val="004A7761"/>
    <w:rsid w:val="004B13D8"/>
    <w:rsid w:val="004B6DA1"/>
    <w:rsid w:val="004B718F"/>
    <w:rsid w:val="004C09D1"/>
    <w:rsid w:val="004D6934"/>
    <w:rsid w:val="004D70BC"/>
    <w:rsid w:val="004E3F79"/>
    <w:rsid w:val="004E5972"/>
    <w:rsid w:val="004E67A2"/>
    <w:rsid w:val="004F04F2"/>
    <w:rsid w:val="004F5F00"/>
    <w:rsid w:val="005000AE"/>
    <w:rsid w:val="005010B6"/>
    <w:rsid w:val="00502026"/>
    <w:rsid w:val="00502BEC"/>
    <w:rsid w:val="00505F36"/>
    <w:rsid w:val="0051462E"/>
    <w:rsid w:val="00522557"/>
    <w:rsid w:val="00527E54"/>
    <w:rsid w:val="0053653B"/>
    <w:rsid w:val="00540639"/>
    <w:rsid w:val="00543F0F"/>
    <w:rsid w:val="00545A39"/>
    <w:rsid w:val="005550DD"/>
    <w:rsid w:val="005600FF"/>
    <w:rsid w:val="00566B4E"/>
    <w:rsid w:val="00570B48"/>
    <w:rsid w:val="005718DC"/>
    <w:rsid w:val="005773C6"/>
    <w:rsid w:val="00586528"/>
    <w:rsid w:val="00587120"/>
    <w:rsid w:val="005927F6"/>
    <w:rsid w:val="005A0637"/>
    <w:rsid w:val="005A1F70"/>
    <w:rsid w:val="005A557F"/>
    <w:rsid w:val="005B350B"/>
    <w:rsid w:val="005D0847"/>
    <w:rsid w:val="005D21CB"/>
    <w:rsid w:val="005E3B0F"/>
    <w:rsid w:val="005E5F36"/>
    <w:rsid w:val="005E662F"/>
    <w:rsid w:val="005E66BC"/>
    <w:rsid w:val="005F4B84"/>
    <w:rsid w:val="006265CE"/>
    <w:rsid w:val="00637229"/>
    <w:rsid w:val="0065478B"/>
    <w:rsid w:val="006547C7"/>
    <w:rsid w:val="00660450"/>
    <w:rsid w:val="00660A9C"/>
    <w:rsid w:val="00660C18"/>
    <w:rsid w:val="00670210"/>
    <w:rsid w:val="00673567"/>
    <w:rsid w:val="00677012"/>
    <w:rsid w:val="00683570"/>
    <w:rsid w:val="006B0B0D"/>
    <w:rsid w:val="006B1B6E"/>
    <w:rsid w:val="006D4342"/>
    <w:rsid w:val="006E4F09"/>
    <w:rsid w:val="006F056C"/>
    <w:rsid w:val="006F28BF"/>
    <w:rsid w:val="00704D2B"/>
    <w:rsid w:val="00705E8E"/>
    <w:rsid w:val="00720CF7"/>
    <w:rsid w:val="00721423"/>
    <w:rsid w:val="0074115C"/>
    <w:rsid w:val="00743128"/>
    <w:rsid w:val="007468F1"/>
    <w:rsid w:val="0075207C"/>
    <w:rsid w:val="00757A17"/>
    <w:rsid w:val="00757E1D"/>
    <w:rsid w:val="00763119"/>
    <w:rsid w:val="00764CA0"/>
    <w:rsid w:val="00767570"/>
    <w:rsid w:val="0077659F"/>
    <w:rsid w:val="0079091B"/>
    <w:rsid w:val="00794594"/>
    <w:rsid w:val="007A15AE"/>
    <w:rsid w:val="007A66DC"/>
    <w:rsid w:val="007B5509"/>
    <w:rsid w:val="007E1953"/>
    <w:rsid w:val="007F6F2E"/>
    <w:rsid w:val="00801189"/>
    <w:rsid w:val="008106AF"/>
    <w:rsid w:val="00811BE3"/>
    <w:rsid w:val="00812C25"/>
    <w:rsid w:val="00812E50"/>
    <w:rsid w:val="008208FF"/>
    <w:rsid w:val="008240B7"/>
    <w:rsid w:val="00846350"/>
    <w:rsid w:val="00846CC2"/>
    <w:rsid w:val="00850EE3"/>
    <w:rsid w:val="00851E7A"/>
    <w:rsid w:val="008615E1"/>
    <w:rsid w:val="00862DD4"/>
    <w:rsid w:val="00877EBD"/>
    <w:rsid w:val="00880189"/>
    <w:rsid w:val="0088435A"/>
    <w:rsid w:val="0088593E"/>
    <w:rsid w:val="0089520C"/>
    <w:rsid w:val="008B08E8"/>
    <w:rsid w:val="008B2E61"/>
    <w:rsid w:val="008B7DFA"/>
    <w:rsid w:val="008C11EB"/>
    <w:rsid w:val="008C3100"/>
    <w:rsid w:val="008C7879"/>
    <w:rsid w:val="008D3479"/>
    <w:rsid w:val="008F3B37"/>
    <w:rsid w:val="008F7F90"/>
    <w:rsid w:val="0091620E"/>
    <w:rsid w:val="00916B4B"/>
    <w:rsid w:val="00916BF2"/>
    <w:rsid w:val="00937FD3"/>
    <w:rsid w:val="00940F84"/>
    <w:rsid w:val="00943223"/>
    <w:rsid w:val="009536CC"/>
    <w:rsid w:val="00954EC1"/>
    <w:rsid w:val="009573CB"/>
    <w:rsid w:val="00957717"/>
    <w:rsid w:val="00977C43"/>
    <w:rsid w:val="00996623"/>
    <w:rsid w:val="009B7A55"/>
    <w:rsid w:val="009C530A"/>
    <w:rsid w:val="009E1B72"/>
    <w:rsid w:val="009E60A2"/>
    <w:rsid w:val="009E6AB7"/>
    <w:rsid w:val="00A12D10"/>
    <w:rsid w:val="00A1520C"/>
    <w:rsid w:val="00A2617F"/>
    <w:rsid w:val="00A27D2C"/>
    <w:rsid w:val="00A36B69"/>
    <w:rsid w:val="00A4749D"/>
    <w:rsid w:val="00A502DB"/>
    <w:rsid w:val="00A51029"/>
    <w:rsid w:val="00A6194E"/>
    <w:rsid w:val="00A6541B"/>
    <w:rsid w:val="00A71914"/>
    <w:rsid w:val="00A7395A"/>
    <w:rsid w:val="00A7487C"/>
    <w:rsid w:val="00A80D27"/>
    <w:rsid w:val="00A90E88"/>
    <w:rsid w:val="00A91D14"/>
    <w:rsid w:val="00A94AA4"/>
    <w:rsid w:val="00A9555B"/>
    <w:rsid w:val="00AA540C"/>
    <w:rsid w:val="00AA679A"/>
    <w:rsid w:val="00AB0390"/>
    <w:rsid w:val="00AB2DE9"/>
    <w:rsid w:val="00AB5229"/>
    <w:rsid w:val="00AC0CC1"/>
    <w:rsid w:val="00AC11F2"/>
    <w:rsid w:val="00AC518B"/>
    <w:rsid w:val="00AD4746"/>
    <w:rsid w:val="00AE0F83"/>
    <w:rsid w:val="00AF16D0"/>
    <w:rsid w:val="00B12867"/>
    <w:rsid w:val="00B14864"/>
    <w:rsid w:val="00B15A5F"/>
    <w:rsid w:val="00B16A5D"/>
    <w:rsid w:val="00B2228D"/>
    <w:rsid w:val="00B3117B"/>
    <w:rsid w:val="00B316A8"/>
    <w:rsid w:val="00B40162"/>
    <w:rsid w:val="00B55C29"/>
    <w:rsid w:val="00B63CC6"/>
    <w:rsid w:val="00B6601E"/>
    <w:rsid w:val="00B67401"/>
    <w:rsid w:val="00B71EC0"/>
    <w:rsid w:val="00B720BC"/>
    <w:rsid w:val="00B74CB6"/>
    <w:rsid w:val="00B76864"/>
    <w:rsid w:val="00B83D33"/>
    <w:rsid w:val="00B944E7"/>
    <w:rsid w:val="00B97DB0"/>
    <w:rsid w:val="00BA1D61"/>
    <w:rsid w:val="00BA3686"/>
    <w:rsid w:val="00BA37F2"/>
    <w:rsid w:val="00BA4D3A"/>
    <w:rsid w:val="00BA6B2B"/>
    <w:rsid w:val="00BB1A23"/>
    <w:rsid w:val="00BB1C13"/>
    <w:rsid w:val="00BC2D34"/>
    <w:rsid w:val="00BE7FE8"/>
    <w:rsid w:val="00BF5456"/>
    <w:rsid w:val="00C07953"/>
    <w:rsid w:val="00C10C1D"/>
    <w:rsid w:val="00C17159"/>
    <w:rsid w:val="00C32684"/>
    <w:rsid w:val="00C3307A"/>
    <w:rsid w:val="00C330F8"/>
    <w:rsid w:val="00C57521"/>
    <w:rsid w:val="00C57AE0"/>
    <w:rsid w:val="00C64A79"/>
    <w:rsid w:val="00C65ED4"/>
    <w:rsid w:val="00C75A93"/>
    <w:rsid w:val="00C83F1C"/>
    <w:rsid w:val="00C8708D"/>
    <w:rsid w:val="00C91509"/>
    <w:rsid w:val="00CA4BD5"/>
    <w:rsid w:val="00CB0F13"/>
    <w:rsid w:val="00CB6E6F"/>
    <w:rsid w:val="00CC23CC"/>
    <w:rsid w:val="00CC4C77"/>
    <w:rsid w:val="00CC7E12"/>
    <w:rsid w:val="00CD0CEC"/>
    <w:rsid w:val="00CD1953"/>
    <w:rsid w:val="00CD1CCE"/>
    <w:rsid w:val="00CD3CD0"/>
    <w:rsid w:val="00CE1AC2"/>
    <w:rsid w:val="00CE74C2"/>
    <w:rsid w:val="00CF3D8E"/>
    <w:rsid w:val="00CF6DAA"/>
    <w:rsid w:val="00D14587"/>
    <w:rsid w:val="00D15201"/>
    <w:rsid w:val="00D2034C"/>
    <w:rsid w:val="00D32569"/>
    <w:rsid w:val="00D33A40"/>
    <w:rsid w:val="00D37416"/>
    <w:rsid w:val="00D43172"/>
    <w:rsid w:val="00D56CC6"/>
    <w:rsid w:val="00D71BA5"/>
    <w:rsid w:val="00D75486"/>
    <w:rsid w:val="00D85DAF"/>
    <w:rsid w:val="00D922AB"/>
    <w:rsid w:val="00DA2154"/>
    <w:rsid w:val="00DA5E72"/>
    <w:rsid w:val="00DB49FF"/>
    <w:rsid w:val="00DC4F8B"/>
    <w:rsid w:val="00DD6656"/>
    <w:rsid w:val="00DD7170"/>
    <w:rsid w:val="00DE167E"/>
    <w:rsid w:val="00DE1CE1"/>
    <w:rsid w:val="00DE25DA"/>
    <w:rsid w:val="00DF7B7D"/>
    <w:rsid w:val="00E0183D"/>
    <w:rsid w:val="00E035BE"/>
    <w:rsid w:val="00E04243"/>
    <w:rsid w:val="00E213FD"/>
    <w:rsid w:val="00E21B09"/>
    <w:rsid w:val="00E36AD5"/>
    <w:rsid w:val="00E41ABF"/>
    <w:rsid w:val="00E41D95"/>
    <w:rsid w:val="00E46925"/>
    <w:rsid w:val="00E57054"/>
    <w:rsid w:val="00E57D94"/>
    <w:rsid w:val="00E57E48"/>
    <w:rsid w:val="00E66FE1"/>
    <w:rsid w:val="00E726E1"/>
    <w:rsid w:val="00E85BCB"/>
    <w:rsid w:val="00E87008"/>
    <w:rsid w:val="00E935FA"/>
    <w:rsid w:val="00E93A0C"/>
    <w:rsid w:val="00EA2D83"/>
    <w:rsid w:val="00EB6639"/>
    <w:rsid w:val="00EC23D4"/>
    <w:rsid w:val="00EC5D4C"/>
    <w:rsid w:val="00ED2062"/>
    <w:rsid w:val="00EE3436"/>
    <w:rsid w:val="00EE7B13"/>
    <w:rsid w:val="00EF7027"/>
    <w:rsid w:val="00F0179F"/>
    <w:rsid w:val="00F01A1D"/>
    <w:rsid w:val="00F05B18"/>
    <w:rsid w:val="00F06A61"/>
    <w:rsid w:val="00F108EE"/>
    <w:rsid w:val="00F228EA"/>
    <w:rsid w:val="00F43431"/>
    <w:rsid w:val="00F53918"/>
    <w:rsid w:val="00F54228"/>
    <w:rsid w:val="00F65B4F"/>
    <w:rsid w:val="00F65F34"/>
    <w:rsid w:val="00F747EF"/>
    <w:rsid w:val="00F854D4"/>
    <w:rsid w:val="00F9631B"/>
    <w:rsid w:val="00F96627"/>
    <w:rsid w:val="00FA1967"/>
    <w:rsid w:val="00FA20C6"/>
    <w:rsid w:val="00FA752B"/>
    <w:rsid w:val="00FB2766"/>
    <w:rsid w:val="00FB2CD9"/>
    <w:rsid w:val="00FB4D13"/>
    <w:rsid w:val="00FC43CB"/>
    <w:rsid w:val="00FD32FF"/>
    <w:rsid w:val="00FD6A07"/>
    <w:rsid w:val="00FE00F2"/>
    <w:rsid w:val="00FE22A8"/>
    <w:rsid w:val="00FE27E7"/>
    <w:rsid w:val="00FF12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4FEF0"/>
  <w15:chartTrackingRefBased/>
  <w15:docId w15:val="{1CF38C37-FD70-42BB-B8A3-2A4BDAEA9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F72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F72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0F72E1"/>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F72E1"/>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F72E1"/>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F72E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F72E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F72E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F72E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F72E1"/>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F72E1"/>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0F72E1"/>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F72E1"/>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F72E1"/>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F72E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F72E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F72E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F72E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F72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F72E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F72E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F72E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F72E1"/>
    <w:pPr>
      <w:spacing w:before="160"/>
      <w:jc w:val="center"/>
    </w:pPr>
    <w:rPr>
      <w:i/>
      <w:iCs/>
      <w:color w:val="404040" w:themeColor="text1" w:themeTint="BF"/>
    </w:rPr>
  </w:style>
  <w:style w:type="character" w:customStyle="1" w:styleId="TsitaatMrk">
    <w:name w:val="Tsitaat Märk"/>
    <w:basedOn w:val="Liguvaikefont"/>
    <w:link w:val="Tsitaat"/>
    <w:uiPriority w:val="29"/>
    <w:rsid w:val="000F72E1"/>
    <w:rPr>
      <w:i/>
      <w:iCs/>
      <w:color w:val="404040" w:themeColor="text1" w:themeTint="BF"/>
    </w:rPr>
  </w:style>
  <w:style w:type="paragraph" w:styleId="Loendilik">
    <w:name w:val="List Paragraph"/>
    <w:basedOn w:val="Normaallaad"/>
    <w:uiPriority w:val="34"/>
    <w:qFormat/>
    <w:rsid w:val="000F72E1"/>
    <w:pPr>
      <w:ind w:left="720"/>
      <w:contextualSpacing/>
    </w:pPr>
  </w:style>
  <w:style w:type="character" w:styleId="Selgeltmrgatavrhutus">
    <w:name w:val="Intense Emphasis"/>
    <w:basedOn w:val="Liguvaikefont"/>
    <w:uiPriority w:val="21"/>
    <w:qFormat/>
    <w:rsid w:val="000F72E1"/>
    <w:rPr>
      <w:i/>
      <w:iCs/>
      <w:color w:val="0F4761" w:themeColor="accent1" w:themeShade="BF"/>
    </w:rPr>
  </w:style>
  <w:style w:type="paragraph" w:styleId="Selgeltmrgatavtsitaat">
    <w:name w:val="Intense Quote"/>
    <w:basedOn w:val="Normaallaad"/>
    <w:next w:val="Normaallaad"/>
    <w:link w:val="SelgeltmrgatavtsitaatMrk"/>
    <w:uiPriority w:val="30"/>
    <w:qFormat/>
    <w:rsid w:val="000F72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F72E1"/>
    <w:rPr>
      <w:i/>
      <w:iCs/>
      <w:color w:val="0F4761" w:themeColor="accent1" w:themeShade="BF"/>
    </w:rPr>
  </w:style>
  <w:style w:type="character" w:styleId="Selgeltmrgatavviide">
    <w:name w:val="Intense Reference"/>
    <w:basedOn w:val="Liguvaikefont"/>
    <w:uiPriority w:val="32"/>
    <w:qFormat/>
    <w:rsid w:val="000F72E1"/>
    <w:rPr>
      <w:b/>
      <w:bCs/>
      <w:smallCaps/>
      <w:color w:val="0F4761" w:themeColor="accent1" w:themeShade="BF"/>
      <w:spacing w:val="5"/>
    </w:rPr>
  </w:style>
  <w:style w:type="paragraph" w:styleId="Redaktsioon">
    <w:name w:val="Revision"/>
    <w:hidden/>
    <w:uiPriority w:val="99"/>
    <w:semiHidden/>
    <w:rsid w:val="000F72E1"/>
    <w:pPr>
      <w:spacing w:after="0" w:line="240" w:lineRule="auto"/>
    </w:pPr>
  </w:style>
  <w:style w:type="character" w:styleId="Kommentaariviide">
    <w:name w:val="annotation reference"/>
    <w:basedOn w:val="Liguvaikefont"/>
    <w:uiPriority w:val="99"/>
    <w:semiHidden/>
    <w:unhideWhenUsed/>
    <w:rsid w:val="00F06A61"/>
    <w:rPr>
      <w:sz w:val="16"/>
      <w:szCs w:val="16"/>
    </w:rPr>
  </w:style>
  <w:style w:type="paragraph" w:styleId="Kommentaaritekst">
    <w:name w:val="annotation text"/>
    <w:basedOn w:val="Normaallaad"/>
    <w:link w:val="KommentaaritekstMrk"/>
    <w:uiPriority w:val="99"/>
    <w:unhideWhenUsed/>
    <w:rsid w:val="00F06A61"/>
    <w:pPr>
      <w:spacing w:line="240" w:lineRule="auto"/>
    </w:pPr>
    <w:rPr>
      <w:sz w:val="20"/>
      <w:szCs w:val="20"/>
    </w:rPr>
  </w:style>
  <w:style w:type="character" w:customStyle="1" w:styleId="KommentaaritekstMrk">
    <w:name w:val="Kommentaari tekst Märk"/>
    <w:basedOn w:val="Liguvaikefont"/>
    <w:link w:val="Kommentaaritekst"/>
    <w:uiPriority w:val="99"/>
    <w:rsid w:val="00F06A61"/>
    <w:rPr>
      <w:sz w:val="20"/>
      <w:szCs w:val="20"/>
    </w:rPr>
  </w:style>
  <w:style w:type="paragraph" w:styleId="Kommentaariteema">
    <w:name w:val="annotation subject"/>
    <w:basedOn w:val="Kommentaaritekst"/>
    <w:next w:val="Kommentaaritekst"/>
    <w:link w:val="KommentaariteemaMrk"/>
    <w:uiPriority w:val="99"/>
    <w:semiHidden/>
    <w:unhideWhenUsed/>
    <w:rsid w:val="00F06A61"/>
    <w:rPr>
      <w:b/>
      <w:bCs/>
    </w:rPr>
  </w:style>
  <w:style w:type="character" w:customStyle="1" w:styleId="KommentaariteemaMrk">
    <w:name w:val="Kommentaari teema Märk"/>
    <w:basedOn w:val="KommentaaritekstMrk"/>
    <w:link w:val="Kommentaariteema"/>
    <w:uiPriority w:val="99"/>
    <w:semiHidden/>
    <w:rsid w:val="00F06A61"/>
    <w:rPr>
      <w:b/>
      <w:bCs/>
      <w:sz w:val="20"/>
      <w:szCs w:val="20"/>
    </w:rPr>
  </w:style>
  <w:style w:type="character" w:styleId="Hperlink">
    <w:name w:val="Hyperlink"/>
    <w:basedOn w:val="Liguvaikefont"/>
    <w:uiPriority w:val="99"/>
    <w:unhideWhenUsed/>
    <w:rsid w:val="00502BEC"/>
    <w:rPr>
      <w:color w:val="467886" w:themeColor="hyperlink"/>
      <w:u w:val="single"/>
    </w:rPr>
  </w:style>
  <w:style w:type="character" w:styleId="Lahendamatamainimine">
    <w:name w:val="Unresolved Mention"/>
    <w:basedOn w:val="Liguvaikefont"/>
    <w:uiPriority w:val="99"/>
    <w:semiHidden/>
    <w:unhideWhenUsed/>
    <w:rsid w:val="00502BEC"/>
    <w:rPr>
      <w:color w:val="605E5C"/>
      <w:shd w:val="clear" w:color="auto" w:fill="E1DFDD"/>
    </w:rPr>
  </w:style>
  <w:style w:type="paragraph" w:styleId="Normaallaadveeb">
    <w:name w:val="Normal (Web)"/>
    <w:basedOn w:val="Normaallaad"/>
    <w:uiPriority w:val="99"/>
    <w:unhideWhenUsed/>
    <w:rsid w:val="00757E1D"/>
    <w:pPr>
      <w:widowControl w:val="0"/>
      <w:suppressAutoHyphens/>
      <w:spacing w:after="0" w:line="238" w:lineRule="exact"/>
      <w:jc w:val="both"/>
    </w:pPr>
    <w:rPr>
      <w:rFonts w:ascii="Times New Roman" w:eastAsia="SimSun" w:hAnsi="Times New Roman" w:cs="Mangal"/>
      <w:kern w:val="1"/>
      <w:sz w:val="24"/>
      <w:szCs w:val="21"/>
      <w:lang w:eastAsia="zh-CN" w:bidi="hi-IN"/>
      <w14:ligatures w14:val="none"/>
    </w:rPr>
  </w:style>
  <w:style w:type="paragraph" w:customStyle="1" w:styleId="pf0">
    <w:name w:val="pf0"/>
    <w:basedOn w:val="Normaallaad"/>
    <w:rsid w:val="00996623"/>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996623"/>
    <w:rPr>
      <w:rFonts w:ascii="Segoe UI" w:hAnsi="Segoe UI" w:cs="Segoe UI" w:hint="default"/>
      <w:sz w:val="18"/>
      <w:szCs w:val="18"/>
    </w:rPr>
  </w:style>
  <w:style w:type="character" w:customStyle="1" w:styleId="cf11">
    <w:name w:val="cf11"/>
    <w:basedOn w:val="Liguvaikefont"/>
    <w:rsid w:val="00743128"/>
    <w:rPr>
      <w:rFonts w:ascii="Segoe UI" w:hAnsi="Segoe UI" w:cs="Segoe UI" w:hint="default"/>
      <w:sz w:val="18"/>
      <w:szCs w:val="18"/>
      <w:vertAlign w:val="superscript"/>
    </w:rPr>
  </w:style>
  <w:style w:type="character" w:customStyle="1" w:styleId="cf21">
    <w:name w:val="cf21"/>
    <w:basedOn w:val="Liguvaikefont"/>
    <w:rsid w:val="00743128"/>
    <w:rPr>
      <w:rFonts w:ascii="Segoe UI" w:hAnsi="Segoe UI" w:cs="Segoe UI" w:hint="default"/>
      <w:color w:val="FF0000"/>
      <w:sz w:val="18"/>
      <w:szCs w:val="18"/>
    </w:rPr>
  </w:style>
  <w:style w:type="paragraph" w:styleId="Allmrkusetekst">
    <w:name w:val="footnote text"/>
    <w:basedOn w:val="Normaallaad"/>
    <w:link w:val="AllmrkusetekstMrk"/>
    <w:uiPriority w:val="99"/>
    <w:unhideWhenUsed/>
    <w:rsid w:val="005F4B84"/>
    <w:pPr>
      <w:spacing w:after="0" w:line="240" w:lineRule="auto"/>
      <w:jc w:val="both"/>
    </w:pPr>
    <w:rPr>
      <w:rFonts w:ascii="Calibri" w:hAnsi="Calibri" w:cs="Calibri"/>
      <w:kern w:val="0"/>
      <w:sz w:val="20"/>
      <w:szCs w:val="20"/>
      <w14:ligatures w14:val="none"/>
    </w:rPr>
  </w:style>
  <w:style w:type="character" w:customStyle="1" w:styleId="AllmrkusetekstMrk">
    <w:name w:val="Allmärkuse tekst Märk"/>
    <w:basedOn w:val="Liguvaikefont"/>
    <w:link w:val="Allmrkusetekst"/>
    <w:uiPriority w:val="99"/>
    <w:rsid w:val="005F4B84"/>
    <w:rPr>
      <w:rFonts w:ascii="Calibri" w:hAnsi="Calibri" w:cs="Calibri"/>
      <w:kern w:val="0"/>
      <w:sz w:val="20"/>
      <w:szCs w:val="20"/>
      <w14:ligatures w14:val="none"/>
    </w:rPr>
  </w:style>
  <w:style w:type="character" w:styleId="Allmrkuseviide">
    <w:name w:val="footnote reference"/>
    <w:basedOn w:val="Liguvaikefont"/>
    <w:uiPriority w:val="99"/>
    <w:semiHidden/>
    <w:unhideWhenUsed/>
    <w:rsid w:val="005F4B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17259">
      <w:bodyDiv w:val="1"/>
      <w:marLeft w:val="0"/>
      <w:marRight w:val="0"/>
      <w:marTop w:val="0"/>
      <w:marBottom w:val="0"/>
      <w:divBdr>
        <w:top w:val="none" w:sz="0" w:space="0" w:color="auto"/>
        <w:left w:val="none" w:sz="0" w:space="0" w:color="auto"/>
        <w:bottom w:val="none" w:sz="0" w:space="0" w:color="auto"/>
        <w:right w:val="none" w:sz="0" w:space="0" w:color="auto"/>
      </w:divBdr>
    </w:div>
    <w:div w:id="363291384">
      <w:bodyDiv w:val="1"/>
      <w:marLeft w:val="0"/>
      <w:marRight w:val="0"/>
      <w:marTop w:val="0"/>
      <w:marBottom w:val="0"/>
      <w:divBdr>
        <w:top w:val="none" w:sz="0" w:space="0" w:color="auto"/>
        <w:left w:val="none" w:sz="0" w:space="0" w:color="auto"/>
        <w:bottom w:val="none" w:sz="0" w:space="0" w:color="auto"/>
        <w:right w:val="none" w:sz="0" w:space="0" w:color="auto"/>
      </w:divBdr>
    </w:div>
    <w:div w:id="462886682">
      <w:bodyDiv w:val="1"/>
      <w:marLeft w:val="0"/>
      <w:marRight w:val="0"/>
      <w:marTop w:val="0"/>
      <w:marBottom w:val="0"/>
      <w:divBdr>
        <w:top w:val="none" w:sz="0" w:space="0" w:color="auto"/>
        <w:left w:val="none" w:sz="0" w:space="0" w:color="auto"/>
        <w:bottom w:val="none" w:sz="0" w:space="0" w:color="auto"/>
        <w:right w:val="none" w:sz="0" w:space="0" w:color="auto"/>
      </w:divBdr>
    </w:div>
    <w:div w:id="565994783">
      <w:bodyDiv w:val="1"/>
      <w:marLeft w:val="0"/>
      <w:marRight w:val="0"/>
      <w:marTop w:val="0"/>
      <w:marBottom w:val="0"/>
      <w:divBdr>
        <w:top w:val="none" w:sz="0" w:space="0" w:color="auto"/>
        <w:left w:val="none" w:sz="0" w:space="0" w:color="auto"/>
        <w:bottom w:val="none" w:sz="0" w:space="0" w:color="auto"/>
        <w:right w:val="none" w:sz="0" w:space="0" w:color="auto"/>
      </w:divBdr>
    </w:div>
    <w:div w:id="946431472">
      <w:bodyDiv w:val="1"/>
      <w:marLeft w:val="0"/>
      <w:marRight w:val="0"/>
      <w:marTop w:val="0"/>
      <w:marBottom w:val="0"/>
      <w:divBdr>
        <w:top w:val="none" w:sz="0" w:space="0" w:color="auto"/>
        <w:left w:val="none" w:sz="0" w:space="0" w:color="auto"/>
        <w:bottom w:val="none" w:sz="0" w:space="0" w:color="auto"/>
        <w:right w:val="none" w:sz="0" w:space="0" w:color="auto"/>
      </w:divBdr>
    </w:div>
    <w:div w:id="958954069">
      <w:bodyDiv w:val="1"/>
      <w:marLeft w:val="0"/>
      <w:marRight w:val="0"/>
      <w:marTop w:val="0"/>
      <w:marBottom w:val="0"/>
      <w:divBdr>
        <w:top w:val="none" w:sz="0" w:space="0" w:color="auto"/>
        <w:left w:val="none" w:sz="0" w:space="0" w:color="auto"/>
        <w:bottom w:val="none" w:sz="0" w:space="0" w:color="auto"/>
        <w:right w:val="none" w:sz="0" w:space="0" w:color="auto"/>
      </w:divBdr>
    </w:div>
    <w:div w:id="991255303">
      <w:bodyDiv w:val="1"/>
      <w:marLeft w:val="0"/>
      <w:marRight w:val="0"/>
      <w:marTop w:val="0"/>
      <w:marBottom w:val="0"/>
      <w:divBdr>
        <w:top w:val="none" w:sz="0" w:space="0" w:color="auto"/>
        <w:left w:val="none" w:sz="0" w:space="0" w:color="auto"/>
        <w:bottom w:val="none" w:sz="0" w:space="0" w:color="auto"/>
        <w:right w:val="none" w:sz="0" w:space="0" w:color="auto"/>
      </w:divBdr>
    </w:div>
    <w:div w:id="1022586957">
      <w:bodyDiv w:val="1"/>
      <w:marLeft w:val="0"/>
      <w:marRight w:val="0"/>
      <w:marTop w:val="0"/>
      <w:marBottom w:val="0"/>
      <w:divBdr>
        <w:top w:val="none" w:sz="0" w:space="0" w:color="auto"/>
        <w:left w:val="none" w:sz="0" w:space="0" w:color="auto"/>
        <w:bottom w:val="none" w:sz="0" w:space="0" w:color="auto"/>
        <w:right w:val="none" w:sz="0" w:space="0" w:color="auto"/>
      </w:divBdr>
    </w:div>
    <w:div w:id="1227838034">
      <w:bodyDiv w:val="1"/>
      <w:marLeft w:val="0"/>
      <w:marRight w:val="0"/>
      <w:marTop w:val="0"/>
      <w:marBottom w:val="0"/>
      <w:divBdr>
        <w:top w:val="none" w:sz="0" w:space="0" w:color="auto"/>
        <w:left w:val="none" w:sz="0" w:space="0" w:color="auto"/>
        <w:bottom w:val="none" w:sz="0" w:space="0" w:color="auto"/>
        <w:right w:val="none" w:sz="0" w:space="0" w:color="auto"/>
      </w:divBdr>
    </w:div>
    <w:div w:id="1241136930">
      <w:bodyDiv w:val="1"/>
      <w:marLeft w:val="0"/>
      <w:marRight w:val="0"/>
      <w:marTop w:val="0"/>
      <w:marBottom w:val="0"/>
      <w:divBdr>
        <w:top w:val="none" w:sz="0" w:space="0" w:color="auto"/>
        <w:left w:val="none" w:sz="0" w:space="0" w:color="auto"/>
        <w:bottom w:val="none" w:sz="0" w:space="0" w:color="auto"/>
        <w:right w:val="none" w:sz="0" w:space="0" w:color="auto"/>
      </w:divBdr>
    </w:div>
    <w:div w:id="1323508532">
      <w:bodyDiv w:val="1"/>
      <w:marLeft w:val="0"/>
      <w:marRight w:val="0"/>
      <w:marTop w:val="0"/>
      <w:marBottom w:val="0"/>
      <w:divBdr>
        <w:top w:val="none" w:sz="0" w:space="0" w:color="auto"/>
        <w:left w:val="none" w:sz="0" w:space="0" w:color="auto"/>
        <w:bottom w:val="none" w:sz="0" w:space="0" w:color="auto"/>
        <w:right w:val="none" w:sz="0" w:space="0" w:color="auto"/>
      </w:divBdr>
    </w:div>
    <w:div w:id="1413359453">
      <w:bodyDiv w:val="1"/>
      <w:marLeft w:val="0"/>
      <w:marRight w:val="0"/>
      <w:marTop w:val="0"/>
      <w:marBottom w:val="0"/>
      <w:divBdr>
        <w:top w:val="none" w:sz="0" w:space="0" w:color="auto"/>
        <w:left w:val="none" w:sz="0" w:space="0" w:color="auto"/>
        <w:bottom w:val="none" w:sz="0" w:space="0" w:color="auto"/>
        <w:right w:val="none" w:sz="0" w:space="0" w:color="auto"/>
      </w:divBdr>
    </w:div>
    <w:div w:id="1413509286">
      <w:bodyDiv w:val="1"/>
      <w:marLeft w:val="0"/>
      <w:marRight w:val="0"/>
      <w:marTop w:val="0"/>
      <w:marBottom w:val="0"/>
      <w:divBdr>
        <w:top w:val="none" w:sz="0" w:space="0" w:color="auto"/>
        <w:left w:val="none" w:sz="0" w:space="0" w:color="auto"/>
        <w:bottom w:val="none" w:sz="0" w:space="0" w:color="auto"/>
        <w:right w:val="none" w:sz="0" w:space="0" w:color="auto"/>
      </w:divBdr>
    </w:div>
    <w:div w:id="1492479442">
      <w:bodyDiv w:val="1"/>
      <w:marLeft w:val="0"/>
      <w:marRight w:val="0"/>
      <w:marTop w:val="0"/>
      <w:marBottom w:val="0"/>
      <w:divBdr>
        <w:top w:val="none" w:sz="0" w:space="0" w:color="auto"/>
        <w:left w:val="none" w:sz="0" w:space="0" w:color="auto"/>
        <w:bottom w:val="none" w:sz="0" w:space="0" w:color="auto"/>
        <w:right w:val="none" w:sz="0" w:space="0" w:color="auto"/>
      </w:divBdr>
    </w:div>
    <w:div w:id="1631787873">
      <w:bodyDiv w:val="1"/>
      <w:marLeft w:val="0"/>
      <w:marRight w:val="0"/>
      <w:marTop w:val="0"/>
      <w:marBottom w:val="0"/>
      <w:divBdr>
        <w:top w:val="none" w:sz="0" w:space="0" w:color="auto"/>
        <w:left w:val="none" w:sz="0" w:space="0" w:color="auto"/>
        <w:bottom w:val="none" w:sz="0" w:space="0" w:color="auto"/>
        <w:right w:val="none" w:sz="0" w:space="0" w:color="auto"/>
      </w:divBdr>
    </w:div>
    <w:div w:id="1782338078">
      <w:bodyDiv w:val="1"/>
      <w:marLeft w:val="0"/>
      <w:marRight w:val="0"/>
      <w:marTop w:val="0"/>
      <w:marBottom w:val="0"/>
      <w:divBdr>
        <w:top w:val="none" w:sz="0" w:space="0" w:color="auto"/>
        <w:left w:val="none" w:sz="0" w:space="0" w:color="auto"/>
        <w:bottom w:val="none" w:sz="0" w:space="0" w:color="auto"/>
        <w:right w:val="none" w:sz="0" w:space="0" w:color="auto"/>
      </w:divBdr>
    </w:div>
    <w:div w:id="2087414481">
      <w:bodyDiv w:val="1"/>
      <w:marLeft w:val="0"/>
      <w:marRight w:val="0"/>
      <w:marTop w:val="0"/>
      <w:marBottom w:val="0"/>
      <w:divBdr>
        <w:top w:val="none" w:sz="0" w:space="0" w:color="auto"/>
        <w:left w:val="none" w:sz="0" w:space="0" w:color="auto"/>
        <w:bottom w:val="none" w:sz="0" w:space="0" w:color="auto"/>
        <w:right w:val="none" w:sz="0" w:space="0" w:color="auto"/>
      </w:divBdr>
    </w:div>
    <w:div w:id="2088113974">
      <w:bodyDiv w:val="1"/>
      <w:marLeft w:val="0"/>
      <w:marRight w:val="0"/>
      <w:marTop w:val="0"/>
      <w:marBottom w:val="0"/>
      <w:divBdr>
        <w:top w:val="none" w:sz="0" w:space="0" w:color="auto"/>
        <w:left w:val="none" w:sz="0" w:space="0" w:color="auto"/>
        <w:bottom w:val="none" w:sz="0" w:space="0" w:color="auto"/>
        <w:right w:val="none" w:sz="0" w:space="0" w:color="auto"/>
      </w:divBdr>
    </w:div>
    <w:div w:id="2131973203">
      <w:bodyDiv w:val="1"/>
      <w:marLeft w:val="0"/>
      <w:marRight w:val="0"/>
      <w:marTop w:val="0"/>
      <w:marBottom w:val="0"/>
      <w:divBdr>
        <w:top w:val="none" w:sz="0" w:space="0" w:color="auto"/>
        <w:left w:val="none" w:sz="0" w:space="0" w:color="auto"/>
        <w:bottom w:val="none" w:sz="0" w:space="0" w:color="auto"/>
        <w:right w:val="none" w:sz="0" w:space="0" w:color="auto"/>
      </w:divBdr>
    </w:div>
    <w:div w:id="21449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sille.preimer@fin.ee"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mailto:ingrid.niid@fin.ee"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mailto:sirje.lilover@fin.ee"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arge.kaskpeit@fin.ee" TargetMode="External"/><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image" Target="media/image3.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tanel.steinberg@fin.e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T/TXT/?uri=CELEX:32024R1263"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DA448-A567-4B80-B90F-D422D7C66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1198</Words>
  <Characters>6951</Characters>
  <Application>Microsoft Office Word</Application>
  <DocSecurity>0</DocSecurity>
  <Lines>57</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Niid</dc:creator>
  <cp:keywords/>
  <dc:description/>
  <cp:lastModifiedBy>Pilleriin Lindsalu</cp:lastModifiedBy>
  <cp:revision>21</cp:revision>
  <dcterms:created xsi:type="dcterms:W3CDTF">2024-09-13T07:21:00Z</dcterms:created>
  <dcterms:modified xsi:type="dcterms:W3CDTF">2024-09-19T06:55:00Z</dcterms:modified>
</cp:coreProperties>
</file>